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4F81BD"/>
        <w:jc w:val="both"/>
        <w:rPr>
          <w:rStyle w:val="7"/>
          <w:rFonts w:hint="eastAsia" w:ascii="宋体" w:hAnsi="宋体" w:eastAsia="宋体" w:cs="宋体"/>
        </w:rPr>
      </w:pPr>
    </w:p>
    <w:p>
      <w:pPr>
        <w:shd w:val="clear" w:color="auto" w:fill="4F81BD"/>
        <w:jc w:val="both"/>
        <w:rPr>
          <w:rStyle w:val="7"/>
          <w:rFonts w:hint="eastAsia" w:ascii="宋体" w:hAnsi="宋体" w:eastAsia="宋体" w:cs="宋体"/>
        </w:rPr>
      </w:pPr>
      <w:r>
        <w:rPr>
          <w:rStyle w:val="7"/>
          <w:rFonts w:hint="eastAsia" w:ascii="宋体" w:hAnsi="宋体" w:eastAsia="宋体" w:cs="宋体"/>
        </w:rPr>
        <w:drawing>
          <wp:anchor distT="0" distB="0" distL="114300" distR="114300" simplePos="0" relativeHeight="251659264" behindDoc="0" locked="0" layoutInCell="1" allowOverlap="1">
            <wp:simplePos x="0" y="0"/>
            <wp:positionH relativeFrom="column">
              <wp:posOffset>2738120</wp:posOffset>
            </wp:positionH>
            <wp:positionV relativeFrom="paragraph">
              <wp:posOffset>79375</wp:posOffset>
            </wp:positionV>
            <wp:extent cx="2055495" cy="2028190"/>
            <wp:effectExtent l="0" t="0" r="1905" b="635"/>
            <wp:wrapNone/>
            <wp:docPr id="1" name="图片 3" descr="微信图片_20220402112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微信图片_20220402112549"/>
                    <pic:cNvPicPr>
                      <a:picLocks noChangeAspect="1"/>
                    </pic:cNvPicPr>
                  </pic:nvPicPr>
                  <pic:blipFill>
                    <a:blip r:embed="rId10"/>
                    <a:stretch>
                      <a:fillRect/>
                    </a:stretch>
                  </pic:blipFill>
                  <pic:spPr>
                    <a:xfrm>
                      <a:off x="0" y="0"/>
                      <a:ext cx="2055495" cy="2028190"/>
                    </a:xfrm>
                    <a:prstGeom prst="rect">
                      <a:avLst/>
                    </a:prstGeom>
                    <a:noFill/>
                    <a:ln>
                      <a:noFill/>
                    </a:ln>
                  </pic:spPr>
                </pic:pic>
              </a:graphicData>
            </a:graphic>
          </wp:anchor>
        </w:drawing>
      </w:r>
      <w:r>
        <w:rPr>
          <w:rStyle w:val="7"/>
          <w:rFonts w:hint="eastAsia" w:ascii="宋体" w:hAnsi="宋体" w:eastAsia="宋体" w:cs="宋体"/>
        </w:rPr>
        <w:t xml:space="preserve">                    </w:t>
      </w:r>
    </w:p>
    <w:p>
      <w:pPr>
        <w:shd w:val="clear" w:color="auto" w:fill="4F81BD"/>
        <w:jc w:val="center"/>
        <w:rPr>
          <w:rStyle w:val="7"/>
          <w:rFonts w:hint="eastAsia" w:ascii="宋体" w:hAnsi="宋体" w:eastAsia="宋体" w:cs="宋体"/>
        </w:rPr>
      </w:pPr>
    </w:p>
    <w:p>
      <w:pPr>
        <w:shd w:val="clear" w:color="auto" w:fill="4F81BD"/>
        <w:jc w:val="center"/>
        <w:rPr>
          <w:rStyle w:val="7"/>
          <w:rFonts w:hint="eastAsia" w:ascii="宋体" w:hAnsi="宋体" w:eastAsia="宋体" w:cs="宋体"/>
          <w:sz w:val="32"/>
        </w:rPr>
      </w:pPr>
      <w:r>
        <w:rPr>
          <w:rStyle w:val="7"/>
          <w:rFonts w:hint="eastAsia" w:ascii="宋体" w:hAnsi="宋体" w:eastAsia="宋体" w:cs="宋体"/>
        </w:rPr>
        <w:t xml:space="preserve">            </w:t>
      </w:r>
    </w:p>
    <w:p>
      <w:pPr>
        <w:shd w:val="clear" w:color="auto" w:fill="4F81BD"/>
        <w:rPr>
          <w:rStyle w:val="7"/>
          <w:rFonts w:hint="eastAsia" w:ascii="宋体" w:hAnsi="宋体" w:eastAsia="宋体" w:cs="宋体"/>
        </w:rPr>
      </w:pPr>
    </w:p>
    <w:p>
      <w:pPr>
        <w:shd w:val="clear" w:color="auto" w:fill="4F81BD"/>
        <w:rPr>
          <w:rStyle w:val="7"/>
          <w:rFonts w:hint="eastAsia" w:ascii="宋体" w:hAnsi="宋体" w:eastAsia="宋体" w:cs="宋体"/>
        </w:rPr>
      </w:pPr>
    </w:p>
    <w:p>
      <w:pPr>
        <w:shd w:val="clear" w:color="auto" w:fill="4F81BD"/>
        <w:rPr>
          <w:rStyle w:val="7"/>
          <w:rFonts w:hint="eastAsia" w:ascii="宋体" w:hAnsi="宋体" w:eastAsia="宋体" w:cs="宋体"/>
        </w:rPr>
      </w:pPr>
    </w:p>
    <w:p>
      <w:pPr>
        <w:shd w:val="clear" w:color="auto" w:fill="4F81BD"/>
        <w:rPr>
          <w:rStyle w:val="7"/>
          <w:rFonts w:hint="eastAsia" w:ascii="宋体" w:hAnsi="宋体" w:eastAsia="宋体" w:cs="宋体"/>
        </w:rPr>
      </w:pPr>
    </w:p>
    <w:p>
      <w:pPr>
        <w:shd w:val="clear" w:color="auto" w:fill="4F81BD"/>
        <w:rPr>
          <w:rStyle w:val="7"/>
          <w:rFonts w:hint="eastAsia" w:ascii="宋体" w:hAnsi="宋体" w:eastAsia="宋体" w:cs="宋体"/>
        </w:rPr>
      </w:pPr>
    </w:p>
    <w:p>
      <w:pPr>
        <w:shd w:val="clear" w:color="auto" w:fill="4F81BD"/>
        <w:rPr>
          <w:rStyle w:val="7"/>
          <w:rFonts w:hint="eastAsia" w:ascii="宋体" w:hAnsi="宋体" w:eastAsia="宋体" w:cs="宋体"/>
        </w:rPr>
      </w:pPr>
    </w:p>
    <w:p>
      <w:pPr>
        <w:shd w:val="clear" w:color="auto" w:fill="4F81BD"/>
        <w:rPr>
          <w:rStyle w:val="7"/>
          <w:rFonts w:hint="eastAsia" w:ascii="宋体" w:hAnsi="宋体" w:eastAsia="宋体" w:cs="宋体"/>
        </w:rPr>
      </w:pPr>
    </w:p>
    <w:p>
      <w:pPr>
        <w:shd w:val="clear" w:color="auto" w:fill="4F81BD"/>
        <w:rPr>
          <w:rStyle w:val="7"/>
          <w:rFonts w:hint="eastAsia" w:ascii="宋体" w:hAnsi="宋体" w:eastAsia="宋体" w:cs="宋体"/>
        </w:rPr>
      </w:pPr>
    </w:p>
    <w:p>
      <w:pPr>
        <w:shd w:val="clear" w:color="auto" w:fill="4F81BD"/>
        <w:rPr>
          <w:rStyle w:val="7"/>
          <w:rFonts w:hint="eastAsia" w:ascii="宋体" w:hAnsi="宋体" w:eastAsia="宋体" w:cs="宋体"/>
        </w:rPr>
      </w:pPr>
    </w:p>
    <w:p>
      <w:pPr>
        <w:shd w:val="clear" w:color="auto" w:fill="4F81BD"/>
        <w:rPr>
          <w:rStyle w:val="7"/>
          <w:rFonts w:hint="eastAsia" w:ascii="宋体" w:hAnsi="宋体" w:eastAsia="宋体" w:cs="宋体"/>
        </w:rPr>
      </w:pPr>
    </w:p>
    <w:p>
      <w:pPr>
        <w:shd w:val="clear" w:color="auto" w:fill="4F81BD"/>
        <w:rPr>
          <w:rStyle w:val="7"/>
          <w:rFonts w:hint="eastAsia" w:ascii="宋体" w:hAnsi="宋体" w:eastAsia="宋体" w:cs="宋体"/>
        </w:rPr>
      </w:pPr>
    </w:p>
    <w:tbl>
      <w:tblPr>
        <w:tblStyle w:val="5"/>
        <w:tblpPr w:leftFromText="180" w:rightFromText="180" w:vertAnchor="text" w:horzAnchor="page" w:tblpX="7" w:tblpY="274"/>
        <w:tblOverlap w:val="never"/>
        <w:tblW w:w="1195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19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0" w:hRule="atLeast"/>
        </w:trPr>
        <w:tc>
          <w:tcPr>
            <w:tcW w:w="11953" w:type="dxa"/>
            <w:tcBorders>
              <w:top w:val="single" w:color="000000" w:sz="4" w:space="0"/>
              <w:left w:val="single" w:color="000000" w:sz="4" w:space="0"/>
              <w:bottom w:val="single" w:color="000000" w:sz="4" w:space="0"/>
              <w:right w:val="single" w:color="000000" w:sz="4" w:space="0"/>
            </w:tcBorders>
            <w:shd w:val="clear" w:color="auto" w:fill="FF0000"/>
          </w:tcPr>
          <w:p>
            <w:pPr>
              <w:rPr>
                <w:rStyle w:val="7"/>
                <w:rFonts w:hint="eastAsia" w:ascii="宋体" w:hAnsi="宋体" w:eastAsia="宋体" w:cs="宋体"/>
              </w:rPr>
            </w:pPr>
            <w:r>
              <w:rPr>
                <w:rStyle w:val="7"/>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-113665</wp:posOffset>
                      </wp:positionH>
                      <wp:positionV relativeFrom="paragraph">
                        <wp:posOffset>0</wp:posOffset>
                      </wp:positionV>
                      <wp:extent cx="7559675" cy="2795905"/>
                      <wp:effectExtent l="0" t="0" r="3175" b="4445"/>
                      <wp:wrapSquare wrapText="bothSides"/>
                      <wp:docPr id="2" name="文本框 6"/>
                      <wp:cNvGraphicFramePr/>
                      <a:graphic xmlns:a="http://schemas.openxmlformats.org/drawingml/2006/main">
                        <a:graphicData uri="http://schemas.microsoft.com/office/word/2010/wordprocessingShape">
                          <wps:wsp>
                            <wps:cNvSpPr txBox="1"/>
                            <wps:spPr>
                              <a:xfrm>
                                <a:off x="0" y="0"/>
                                <a:ext cx="7559675" cy="2795905"/>
                              </a:xfrm>
                              <a:prstGeom prst="rect">
                                <a:avLst/>
                              </a:prstGeom>
                              <a:solidFill>
                                <a:srgbClr val="FF0000"/>
                              </a:solidFill>
                              <a:ln>
                                <a:noFill/>
                              </a:ln>
                            </wps:spPr>
                            <wps:txbx>
                              <w:txbxContent>
                                <w:p>
                                  <w:pPr>
                                    <w:jc w:val="center"/>
                                    <w:rPr>
                                      <w:rStyle w:val="7"/>
                                      <w:rFonts w:ascii="黑体" w:hAnsi="黑体" w:eastAsia="黑体" w:cs="黑体"/>
                                      <w:b/>
                                      <w:bCs/>
                                      <w:color w:val="FFFFFF"/>
                                      <w:sz w:val="72"/>
                                      <w:szCs w:val="72"/>
                                      <w:highlight w:val="red"/>
                                    </w:rPr>
                                  </w:pPr>
                                </w:p>
                                <w:p>
                                  <w:pPr>
                                    <w:jc w:val="center"/>
                                    <w:rPr>
                                      <w:rStyle w:val="7"/>
                                      <w:rFonts w:hint="eastAsia" w:ascii="黑体" w:hAnsi="黑体" w:eastAsia="黑体" w:cs="黑体"/>
                                      <w:b/>
                                      <w:bCs/>
                                      <w:color w:val="FFFFFF"/>
                                      <w:sz w:val="72"/>
                                      <w:szCs w:val="72"/>
                                      <w:highlight w:val="red"/>
                                      <w:lang w:val="en-US" w:eastAsia="zh-CN"/>
                                    </w:rPr>
                                  </w:pPr>
                                  <w:r>
                                    <w:rPr>
                                      <w:rStyle w:val="7"/>
                                      <w:rFonts w:hint="eastAsia" w:ascii="黑体" w:hAnsi="黑体" w:eastAsia="黑体" w:cs="黑体"/>
                                      <w:b/>
                                      <w:bCs/>
                                      <w:color w:val="FFFFFF"/>
                                      <w:sz w:val="72"/>
                                      <w:szCs w:val="72"/>
                                      <w:highlight w:val="red"/>
                                      <w:lang w:val="en-US" w:eastAsia="zh-CN"/>
                                    </w:rPr>
                                    <w:t>总部内部供应链合作协议</w:t>
                                  </w:r>
                                </w:p>
                                <w:p>
                                  <w:pPr>
                                    <w:jc w:val="center"/>
                                    <w:rPr>
                                      <w:rStyle w:val="7"/>
                                      <w:rFonts w:hint="eastAsia" w:ascii="黑体" w:hAnsi="黑体" w:eastAsia="黑体" w:cs="黑体"/>
                                      <w:b/>
                                      <w:bCs/>
                                      <w:color w:val="FFFFFF"/>
                                      <w:sz w:val="72"/>
                                      <w:szCs w:val="72"/>
                                      <w:highlight w:val="red"/>
                                      <w:lang w:val="en-US" w:eastAsia="zh-CN"/>
                                    </w:rPr>
                                  </w:pPr>
                                </w:p>
                              </w:txbxContent>
                            </wps:txbx>
                            <wps:bodyPr vert="horz" anchor="t" anchorCtr="0" upright="1"/>
                          </wps:wsp>
                        </a:graphicData>
                      </a:graphic>
                    </wp:anchor>
                  </w:drawing>
                </mc:Choice>
                <mc:Fallback>
                  <w:pict>
                    <v:shape id="文本框 6" o:spid="_x0000_s1026" o:spt="202" type="#_x0000_t202" style="position:absolute;left:0pt;margin-left:-8.95pt;margin-top:0pt;height:220.15pt;width:595.25pt;mso-wrap-distance-bottom:0pt;mso-wrap-distance-left:9pt;mso-wrap-distance-right:9pt;mso-wrap-distance-top:0pt;z-index:251660288;mso-width-relative:page;mso-height-relative:page;" fillcolor="#FF0000" filled="t" stroked="f" coordsize="21600,21600" o:gfxdata="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LOKxs1wAAAAkBAAAPAAAAAAAAAAEA&#10;IAAAACIAAABkcnMvZG93bnJldi54bWxQSwECFAAUAAAACACHTuJA69P0utcBAACdAwAADgAAAAAA&#10;AAABACAAAAAmAQAAZHJzL2Uyb0RvYy54bWxQSwUGAAAAAAYABgBZAQAAbwUAAAAA&#10;">
                      <v:fill on="t" focussize="0,0"/>
                      <v:stroke on="f"/>
                      <v:imagedata o:title=""/>
                      <o:lock v:ext="edit" aspectratio="f"/>
                      <v:textbox>
                        <w:txbxContent>
                          <w:p>
                            <w:pPr>
                              <w:jc w:val="center"/>
                              <w:rPr>
                                <w:rStyle w:val="7"/>
                                <w:rFonts w:ascii="黑体" w:hAnsi="黑体" w:eastAsia="黑体" w:cs="黑体"/>
                                <w:b/>
                                <w:bCs/>
                                <w:color w:val="FFFFFF"/>
                                <w:sz w:val="72"/>
                                <w:szCs w:val="72"/>
                                <w:highlight w:val="red"/>
                              </w:rPr>
                            </w:pPr>
                          </w:p>
                          <w:p>
                            <w:pPr>
                              <w:jc w:val="center"/>
                              <w:rPr>
                                <w:rStyle w:val="7"/>
                                <w:rFonts w:hint="eastAsia" w:ascii="黑体" w:hAnsi="黑体" w:eastAsia="黑体" w:cs="黑体"/>
                                <w:b/>
                                <w:bCs/>
                                <w:color w:val="FFFFFF"/>
                                <w:sz w:val="72"/>
                                <w:szCs w:val="72"/>
                                <w:highlight w:val="red"/>
                                <w:lang w:val="en-US" w:eastAsia="zh-CN"/>
                              </w:rPr>
                            </w:pPr>
                            <w:r>
                              <w:rPr>
                                <w:rStyle w:val="7"/>
                                <w:rFonts w:hint="eastAsia" w:ascii="黑体" w:hAnsi="黑体" w:eastAsia="黑体" w:cs="黑体"/>
                                <w:b/>
                                <w:bCs/>
                                <w:color w:val="FFFFFF"/>
                                <w:sz w:val="72"/>
                                <w:szCs w:val="72"/>
                                <w:highlight w:val="red"/>
                                <w:lang w:val="en-US" w:eastAsia="zh-CN"/>
                              </w:rPr>
                              <w:t>总部内部供应链合作协议</w:t>
                            </w:r>
                          </w:p>
                          <w:p>
                            <w:pPr>
                              <w:jc w:val="center"/>
                              <w:rPr>
                                <w:rStyle w:val="7"/>
                                <w:rFonts w:hint="eastAsia" w:ascii="黑体" w:hAnsi="黑体" w:eastAsia="黑体" w:cs="黑体"/>
                                <w:b/>
                                <w:bCs/>
                                <w:color w:val="FFFFFF"/>
                                <w:sz w:val="72"/>
                                <w:szCs w:val="72"/>
                                <w:highlight w:val="red"/>
                                <w:lang w:val="en-US" w:eastAsia="zh-CN"/>
                              </w:rPr>
                            </w:pPr>
                          </w:p>
                        </w:txbxContent>
                      </v:textbox>
                      <w10:wrap type="square"/>
                    </v:shape>
                  </w:pict>
                </mc:Fallback>
              </mc:AlternateContent>
            </w:r>
          </w:p>
        </w:tc>
      </w:tr>
    </w:tbl>
    <w:p>
      <w:pPr>
        <w:rPr>
          <w:rStyle w:val="7"/>
          <w:rFonts w:hint="eastAsia" w:ascii="宋体" w:hAnsi="宋体" w:eastAsia="宋体" w:cs="宋体"/>
        </w:rPr>
      </w:pPr>
    </w:p>
    <w:p>
      <w:pPr>
        <w:shd w:val="clear" w:color="auto" w:fill="4F81BD"/>
        <w:rPr>
          <w:rStyle w:val="7"/>
          <w:rFonts w:hint="eastAsia" w:ascii="宋体" w:hAnsi="宋体" w:eastAsia="宋体" w:cs="宋体"/>
        </w:rPr>
      </w:pPr>
    </w:p>
    <w:p>
      <w:pPr>
        <w:shd w:val="clear" w:color="auto" w:fill="4F81BD"/>
        <w:rPr>
          <w:rStyle w:val="7"/>
          <w:rFonts w:hint="eastAsia" w:ascii="宋体" w:hAnsi="宋体" w:eastAsia="宋体" w:cs="宋体"/>
        </w:rPr>
      </w:pPr>
    </w:p>
    <w:p>
      <w:pPr>
        <w:shd w:val="clear" w:color="auto" w:fill="4F81BD"/>
        <w:rPr>
          <w:rStyle w:val="7"/>
          <w:rFonts w:hint="eastAsia" w:ascii="宋体" w:hAnsi="宋体" w:eastAsia="宋体" w:cs="宋体"/>
        </w:rPr>
      </w:pPr>
    </w:p>
    <w:p>
      <w:pPr>
        <w:shd w:val="clear" w:color="auto" w:fill="4F81BD"/>
        <w:rPr>
          <w:rStyle w:val="7"/>
          <w:rFonts w:hint="eastAsia" w:ascii="宋体" w:hAnsi="宋体" w:eastAsia="宋体" w:cs="宋体"/>
        </w:rPr>
      </w:pPr>
    </w:p>
    <w:p>
      <w:pPr>
        <w:shd w:val="clear" w:color="auto" w:fill="4F81BD"/>
        <w:rPr>
          <w:rStyle w:val="7"/>
          <w:rFonts w:hint="eastAsia" w:ascii="宋体" w:hAnsi="宋体" w:eastAsia="宋体" w:cs="宋体"/>
        </w:rPr>
      </w:pPr>
    </w:p>
    <w:p>
      <w:pPr>
        <w:shd w:val="clear" w:color="auto" w:fill="4F81BD"/>
        <w:rPr>
          <w:rStyle w:val="7"/>
          <w:rFonts w:hint="eastAsia" w:ascii="宋体" w:hAnsi="宋体" w:eastAsia="宋体" w:cs="宋体"/>
        </w:rPr>
      </w:pPr>
    </w:p>
    <w:p>
      <w:pPr>
        <w:shd w:val="clear" w:color="auto" w:fill="4F81BD"/>
        <w:rPr>
          <w:rStyle w:val="7"/>
          <w:rFonts w:hint="eastAsia" w:ascii="宋体" w:hAnsi="宋体" w:eastAsia="宋体" w:cs="宋体"/>
        </w:rPr>
      </w:pPr>
    </w:p>
    <w:p>
      <w:pPr>
        <w:shd w:val="clear" w:color="auto" w:fill="4F81BD"/>
        <w:tabs>
          <w:tab w:val="left" w:pos="3741"/>
        </w:tabs>
        <w:rPr>
          <w:rStyle w:val="7"/>
          <w:rFonts w:hint="eastAsia" w:ascii="宋体" w:hAnsi="宋体" w:eastAsia="宋体" w:cs="宋体"/>
          <w:lang w:eastAsia="zh-CN"/>
        </w:rPr>
      </w:pPr>
      <w:r>
        <w:rPr>
          <w:rStyle w:val="7"/>
          <w:rFonts w:hint="eastAsia" w:ascii="宋体" w:hAnsi="宋体" w:eastAsia="宋体" w:cs="宋体"/>
          <w:lang w:eastAsia="zh-CN"/>
        </w:rPr>
        <w:tab/>
      </w:r>
    </w:p>
    <w:p>
      <w:pPr>
        <w:shd w:val="clear" w:color="auto" w:fill="4F81BD"/>
        <w:rPr>
          <w:rStyle w:val="7"/>
          <w:rFonts w:hint="eastAsia" w:ascii="宋体" w:hAnsi="宋体" w:eastAsia="宋体" w:cs="宋体"/>
        </w:rPr>
      </w:pPr>
    </w:p>
    <w:p>
      <w:pPr>
        <w:shd w:val="clear" w:color="auto" w:fill="4F81BD"/>
        <w:rPr>
          <w:rStyle w:val="7"/>
          <w:rFonts w:hint="eastAsia" w:ascii="宋体" w:hAnsi="宋体" w:eastAsia="宋体" w:cs="宋体"/>
        </w:rPr>
      </w:pPr>
    </w:p>
    <w:p>
      <w:pPr>
        <w:shd w:val="clear" w:color="auto" w:fill="4F81BD"/>
        <w:rPr>
          <w:rStyle w:val="7"/>
          <w:rFonts w:hint="eastAsia" w:ascii="宋体" w:hAnsi="宋体" w:eastAsia="宋体" w:cs="宋体"/>
        </w:rPr>
      </w:pPr>
    </w:p>
    <w:p>
      <w:pPr>
        <w:shd w:val="clear" w:color="auto" w:fill="4F81BD"/>
        <w:rPr>
          <w:rStyle w:val="7"/>
          <w:rFonts w:hint="eastAsia" w:ascii="宋体" w:hAnsi="宋体" w:eastAsia="宋体" w:cs="宋体"/>
        </w:rPr>
      </w:pPr>
    </w:p>
    <w:p>
      <w:pPr>
        <w:shd w:val="clear" w:color="auto" w:fill="4874CB" w:themeFill="accent1"/>
        <w:rPr>
          <w:rStyle w:val="7"/>
          <w:rFonts w:hint="eastAsia" w:ascii="宋体" w:hAnsi="宋体" w:eastAsia="宋体" w:cs="宋体"/>
        </w:rPr>
      </w:pPr>
    </w:p>
    <w:p>
      <w:pPr>
        <w:shd w:val="clear" w:color="auto" w:fill="4874CB" w:themeFill="accent1"/>
        <w:rPr>
          <w:rStyle w:val="7"/>
          <w:rFonts w:hint="eastAsia" w:ascii="宋体" w:hAnsi="宋体" w:eastAsia="宋体" w:cs="宋体"/>
        </w:rPr>
        <w:sectPr>
          <w:headerReference r:id="rId4" w:type="first"/>
          <w:footerReference r:id="rId6" w:type="first"/>
          <w:headerReference r:id="rId3" w:type="default"/>
          <w:footerReference r:id="rId5" w:type="default"/>
          <w:pgSz w:w="11906" w:h="16838"/>
          <w:pgMar w:top="397" w:right="0" w:bottom="0" w:left="0" w:header="510" w:footer="737" w:gutter="0"/>
          <w:pgNumType w:start="1"/>
          <w:cols w:space="0" w:num="1"/>
          <w:rtlGutter w:val="0"/>
          <w:docGrid w:type="lines" w:linePitch="317" w:charSpace="0"/>
        </w:sectPr>
      </w:pPr>
      <w:r>
        <w:rPr>
          <w:rStyle w:val="7"/>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1630680</wp:posOffset>
                </wp:positionH>
                <wp:positionV relativeFrom="paragraph">
                  <wp:posOffset>259080</wp:posOffset>
                </wp:positionV>
                <wp:extent cx="4170045" cy="434340"/>
                <wp:effectExtent l="0" t="0" r="0" b="0"/>
                <wp:wrapSquare wrapText="bothSides"/>
                <wp:docPr id="3" name="文本框 12"/>
                <wp:cNvGraphicFramePr/>
                <a:graphic xmlns:a="http://schemas.openxmlformats.org/drawingml/2006/main">
                  <a:graphicData uri="http://schemas.microsoft.com/office/word/2010/wordprocessingShape">
                    <wps:wsp>
                      <wps:cNvSpPr txBox="1"/>
                      <wps:spPr>
                        <a:xfrm>
                          <a:off x="0" y="0"/>
                          <a:ext cx="4170045" cy="434340"/>
                        </a:xfrm>
                        <a:prstGeom prst="rect">
                          <a:avLst/>
                        </a:prstGeom>
                        <a:noFill/>
                        <a:ln>
                          <a:noFill/>
                        </a:ln>
                      </wps:spPr>
                      <wps:txbx>
                        <w:txbxContent>
                          <w:p>
                            <w:pPr>
                              <w:rPr>
                                <w:rStyle w:val="7"/>
                              </w:rPr>
                            </w:pPr>
                          </w:p>
                        </w:txbxContent>
                      </wps:txbx>
                      <wps:bodyPr upright="1"/>
                    </wps:wsp>
                  </a:graphicData>
                </a:graphic>
              </wp:anchor>
            </w:drawing>
          </mc:Choice>
          <mc:Fallback>
            <w:pict>
              <v:shape id="文本框 12" o:spid="_x0000_s1026" o:spt="202" type="#_x0000_t202" style="position:absolute;left:0pt;margin-left:128.4pt;margin-top:20.4pt;height:34.2pt;width:328.35pt;mso-wrap-distance-bottom:0pt;mso-wrap-distance-left:9pt;mso-wrap-distance-right:9pt;mso-wrap-distance-top:0pt;z-index:251660288;mso-width-relative:page;mso-height-relative:page;" filled="f" stroked="f" coordsize="21600,21600" o:gfxdata="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J/GjazX&#10;AAAACgEAAA8AAAAAAAAAAQAgAAAAIgAAAGRycy9kb3ducmV2LnhtbFBLAQIUABQAAAAIAIdO4kCh&#10;EbMxrwEAAE8DAAAOAAAAAAAAAAEAIAAAACYBAABkcnMvZTJvRG9jLnhtbFBLBQYAAAAABgAGAFkB&#10;AABHBQAAAAA=&#10;">
                <v:fill on="f" focussize="0,0"/>
                <v:stroke on="f"/>
                <v:imagedata o:title=""/>
                <o:lock v:ext="edit" aspectratio="f"/>
                <v:textbox>
                  <w:txbxContent>
                    <w:p>
                      <w:pPr>
                        <w:rPr>
                          <w:rStyle w:val="7"/>
                        </w:rPr>
                      </w:pPr>
                    </w:p>
                  </w:txbxContent>
                </v:textbox>
                <w10:wrap type="square"/>
              </v:shape>
            </w:pict>
          </mc:Fallback>
        </mc:AlternateContent>
      </w:r>
    </w:p>
    <w:p>
      <w:pPr>
        <w:pStyle w:val="4"/>
        <w:keepNext w:val="0"/>
        <w:keepLines w:val="0"/>
        <w:widowControl/>
        <w:suppressLineNumbers w:val="0"/>
        <w:spacing w:before="0" w:beforeAutospacing="0" w:after="0" w:afterAutospacing="0" w:line="240" w:lineRule="atLeast"/>
        <w:ind w:left="0" w:right="0"/>
        <w:jc w:val="center"/>
        <w:rPr>
          <w:rFonts w:hint="eastAsia" w:ascii="宋体" w:hAnsi="宋体" w:eastAsia="宋体" w:cs="宋体"/>
          <w:kern w:val="0"/>
          <w:sz w:val="28"/>
          <w:szCs w:val="28"/>
          <w:lang w:val="en-US" w:eastAsia="zh-CN" w:bidi="ar"/>
        </w:rPr>
      </w:pPr>
      <w:r>
        <w:rPr>
          <w:rFonts w:hint="eastAsia" w:cs="宋体"/>
          <w:b/>
          <w:bCs/>
          <w:color w:val="333333"/>
          <w:kern w:val="0"/>
          <w:sz w:val="36"/>
          <w:szCs w:val="36"/>
          <w:lang w:val="en-US" w:eastAsia="zh-CN" w:bidi="ar"/>
        </w:rPr>
        <w:t>内部供应链</w:t>
      </w:r>
      <w:r>
        <w:rPr>
          <w:rFonts w:hint="eastAsia" w:ascii="宋体" w:hAnsi="宋体" w:eastAsia="宋体" w:cs="宋体"/>
          <w:b/>
          <w:bCs/>
          <w:color w:val="333333"/>
          <w:kern w:val="0"/>
          <w:sz w:val="36"/>
          <w:szCs w:val="36"/>
          <w:lang w:val="en-US" w:eastAsia="zh-CN" w:bidi="ar"/>
        </w:rPr>
        <w:t>合作协议</w:t>
      </w:r>
    </w:p>
    <w:p>
      <w:pPr>
        <w:pStyle w:val="4"/>
        <w:keepNext w:val="0"/>
        <w:keepLines w:val="0"/>
        <w:widowControl/>
        <w:suppressLineNumbers w:val="0"/>
        <w:spacing w:before="0" w:beforeAutospacing="0" w:after="0" w:afterAutospacing="0" w:line="600" w:lineRule="exact"/>
        <w:ind w:left="0" w:right="0"/>
        <w:jc w:val="both"/>
        <w:rPr>
          <w:rFonts w:hint="eastAsia" w:ascii="宋体" w:hAnsi="宋体" w:eastAsia="宋体" w:cs="宋体"/>
          <w:iCs/>
          <w:color w:val="auto"/>
          <w:kern w:val="0"/>
          <w:sz w:val="28"/>
          <w:szCs w:val="28"/>
          <w:shd w:val="clear" w:fill="FFFFFF"/>
          <w:lang w:val="en-US" w:eastAsia="zh-CN" w:bidi="ar"/>
        </w:rPr>
      </w:pPr>
    </w:p>
    <w:p>
      <w:pPr>
        <w:pStyle w:val="4"/>
        <w:keepNext w:val="0"/>
        <w:keepLines w:val="0"/>
        <w:widowControl/>
        <w:suppressLineNumbers w:val="0"/>
        <w:spacing w:before="0" w:beforeAutospacing="0" w:after="0" w:afterAutospacing="0" w:line="500" w:lineRule="exact"/>
        <w:ind w:left="0" w:right="0"/>
        <w:jc w:val="both"/>
        <w:rPr>
          <w:ins w:id="0" w:author="W." w:date="2023-11-02T15:56:38Z"/>
          <w:rFonts w:hint="eastAsia" w:ascii="宋体" w:hAnsi="宋体" w:eastAsia="宋体" w:cs="宋体"/>
          <w:iCs/>
          <w:color w:val="auto"/>
          <w:kern w:val="0"/>
          <w:sz w:val="28"/>
          <w:szCs w:val="28"/>
          <w:shd w:val="clear" w:fill="FFFFFF"/>
          <w:lang w:val="en-US" w:eastAsia="zh-CN" w:bidi="ar"/>
        </w:rPr>
      </w:pPr>
      <w:r>
        <w:rPr>
          <w:rFonts w:hint="eastAsia" w:ascii="宋体" w:hAnsi="宋体" w:eastAsia="宋体" w:cs="宋体"/>
          <w:iCs/>
          <w:color w:val="auto"/>
          <w:kern w:val="0"/>
          <w:sz w:val="28"/>
          <w:szCs w:val="28"/>
          <w:shd w:val="clear" w:fill="FFFFFF"/>
          <w:lang w:val="en-US" w:eastAsia="zh-CN" w:bidi="ar"/>
        </w:rPr>
        <w:t>甲方：</w:t>
      </w:r>
      <w:r>
        <w:rPr>
          <w:rFonts w:hint="eastAsia" w:cs="宋体"/>
          <w:iCs/>
          <w:color w:val="auto"/>
          <w:kern w:val="0"/>
          <w:sz w:val="28"/>
          <w:szCs w:val="28"/>
          <w:shd w:val="clear" w:fill="FFFFFF"/>
          <w:lang w:val="en-US" w:eastAsia="zh-CN" w:bidi="ar"/>
        </w:rPr>
        <w:t>（集团公司）</w:t>
      </w:r>
      <w:r>
        <w:rPr>
          <w:rFonts w:hint="eastAsia" w:ascii="宋体" w:hAnsi="宋体" w:eastAsia="宋体" w:cs="宋体"/>
          <w:iCs/>
          <w:color w:val="auto"/>
          <w:kern w:val="0"/>
          <w:sz w:val="28"/>
          <w:szCs w:val="28"/>
          <w:shd w:val="clear" w:fill="FFFFFF"/>
          <w:lang w:val="en-US" w:eastAsia="zh-CN" w:bidi="ar"/>
        </w:rPr>
        <w:t xml:space="preserve">                                                                 </w:t>
      </w:r>
    </w:p>
    <w:p>
      <w:pPr>
        <w:keepNext w:val="0"/>
        <w:keepLines w:val="0"/>
        <w:widowControl/>
        <w:suppressLineNumbers w:val="0"/>
        <w:spacing w:before="0" w:beforeAutospacing="0" w:after="0" w:afterAutospacing="0" w:line="500" w:lineRule="exact"/>
        <w:ind w:left="0" w:right="0"/>
        <w:jc w:val="both"/>
        <w:rPr>
          <w:rFonts w:hint="eastAsia" w:ascii="宋体" w:hAnsi="宋体" w:eastAsia="宋体" w:cs="宋体"/>
          <w:iCs/>
          <w:color w:val="auto"/>
          <w:kern w:val="0"/>
          <w:sz w:val="28"/>
          <w:szCs w:val="28"/>
          <w:shd w:val="clear" w:fill="FFFFFF"/>
          <w:lang w:val="en-US" w:eastAsia="zh-CN" w:bidi="ar"/>
        </w:rPr>
      </w:pPr>
      <w:r>
        <w:rPr>
          <w:rFonts w:hint="eastAsia" w:ascii="宋体" w:hAnsi="宋体" w:eastAsia="宋体" w:cs="宋体"/>
          <w:iCs/>
          <w:color w:val="auto"/>
          <w:kern w:val="0"/>
          <w:sz w:val="28"/>
          <w:szCs w:val="28"/>
          <w:shd w:val="clear" w:fill="FFFFFF"/>
          <w:lang w:val="en-US" w:eastAsia="zh-CN" w:bidi="ar"/>
        </w:rPr>
        <w:t xml:space="preserve">法定代表人： </w:t>
      </w:r>
    </w:p>
    <w:p>
      <w:pPr>
        <w:keepNext w:val="0"/>
        <w:keepLines w:val="0"/>
        <w:pageBreakBefore w:val="0"/>
        <w:tabs>
          <w:tab w:val="left" w:pos="1476"/>
        </w:tabs>
        <w:kinsoku/>
        <w:wordWrap/>
        <w:overflowPunct/>
        <w:topLinePunct w:val="0"/>
        <w:autoSpaceDE/>
        <w:autoSpaceDN/>
        <w:bidi w:val="0"/>
        <w:adjustRightInd/>
        <w:spacing w:line="360" w:lineRule="auto"/>
        <w:jc w:val="left"/>
        <w:rPr>
          <w:rFonts w:hint="eastAsia" w:ascii="宋体" w:hAnsi="宋体" w:eastAsia="宋体" w:cs="宋体"/>
          <w:iCs/>
          <w:color w:val="auto"/>
          <w:kern w:val="0"/>
          <w:sz w:val="28"/>
          <w:szCs w:val="28"/>
          <w:shd w:val="clear" w:fill="FFFFFF"/>
          <w:lang w:val="en-US" w:eastAsia="zh-CN" w:bidi="ar"/>
        </w:rPr>
      </w:pPr>
      <w:r>
        <w:rPr>
          <w:rFonts w:hint="eastAsia" w:ascii="宋体" w:hAnsi="宋体" w:eastAsia="宋体" w:cs="宋体"/>
          <w:iCs/>
          <w:color w:val="auto"/>
          <w:kern w:val="0"/>
          <w:sz w:val="28"/>
          <w:szCs w:val="28"/>
          <w:shd w:val="clear" w:fill="FFFFFF"/>
          <w:lang w:val="en-US" w:eastAsia="zh-CN" w:bidi="ar"/>
        </w:rPr>
        <w:t>地址：</w:t>
      </w:r>
    </w:p>
    <w:p>
      <w:pPr>
        <w:keepNext w:val="0"/>
        <w:keepLines w:val="0"/>
        <w:pageBreakBefore w:val="0"/>
        <w:tabs>
          <w:tab w:val="left" w:pos="1476"/>
        </w:tabs>
        <w:kinsoku/>
        <w:wordWrap/>
        <w:overflowPunct/>
        <w:topLinePunct w:val="0"/>
        <w:autoSpaceDE/>
        <w:autoSpaceDN/>
        <w:bidi w:val="0"/>
        <w:adjustRightInd/>
        <w:spacing w:line="360" w:lineRule="auto"/>
        <w:jc w:val="left"/>
        <w:rPr>
          <w:ins w:id="1" w:author="W." w:date="2023-11-02T15:56:48Z"/>
          <w:rFonts w:hint="eastAsia" w:ascii="宋体" w:hAnsi="宋体" w:eastAsia="宋体" w:cs="宋体"/>
          <w:iCs/>
          <w:color w:val="auto"/>
          <w:kern w:val="0"/>
          <w:sz w:val="28"/>
          <w:szCs w:val="28"/>
          <w:shd w:val="clear" w:fill="FFFFFF"/>
          <w:lang w:val="en-US" w:eastAsia="zh-CN" w:bidi="ar"/>
        </w:rPr>
      </w:pPr>
    </w:p>
    <w:p>
      <w:pPr>
        <w:pStyle w:val="4"/>
        <w:keepNext w:val="0"/>
        <w:keepLines w:val="0"/>
        <w:widowControl/>
        <w:suppressLineNumbers w:val="0"/>
        <w:spacing w:before="0" w:beforeAutospacing="0" w:after="0" w:afterAutospacing="0" w:line="500" w:lineRule="exact"/>
        <w:ind w:right="0"/>
        <w:jc w:val="left"/>
        <w:rPr>
          <w:rFonts w:hint="eastAsia" w:ascii="宋体" w:hAnsi="宋体" w:eastAsia="宋体" w:cs="宋体"/>
          <w:iCs/>
          <w:color w:val="auto"/>
          <w:kern w:val="0"/>
          <w:sz w:val="28"/>
          <w:szCs w:val="28"/>
          <w:shd w:val="clear" w:fill="FFFFFF"/>
          <w:lang w:val="en-US" w:eastAsia="zh-CN" w:bidi="ar"/>
        </w:rPr>
      </w:pPr>
      <w:r>
        <w:rPr>
          <w:rFonts w:hint="eastAsia" w:ascii="宋体" w:hAnsi="宋体" w:eastAsia="宋体" w:cs="宋体"/>
          <w:iCs/>
          <w:color w:val="auto"/>
          <w:kern w:val="0"/>
          <w:sz w:val="28"/>
          <w:szCs w:val="28"/>
          <w:shd w:val="clear" w:fill="FFFFFF"/>
          <w:lang w:val="en-US" w:eastAsia="zh-CN" w:bidi="ar"/>
        </w:rPr>
        <w:t>乙方：</w:t>
      </w:r>
    </w:p>
    <w:p>
      <w:pPr>
        <w:pStyle w:val="4"/>
        <w:keepNext w:val="0"/>
        <w:keepLines w:val="0"/>
        <w:widowControl/>
        <w:suppressLineNumbers w:val="0"/>
        <w:spacing w:before="0" w:beforeAutospacing="0" w:after="0" w:afterAutospacing="0" w:line="500" w:lineRule="exact"/>
        <w:ind w:right="0"/>
        <w:jc w:val="left"/>
        <w:rPr>
          <w:rFonts w:hint="eastAsia" w:ascii="宋体" w:hAnsi="宋体" w:eastAsia="宋体" w:cs="宋体"/>
          <w:iCs/>
          <w:color w:val="auto"/>
          <w:kern w:val="0"/>
          <w:sz w:val="28"/>
          <w:szCs w:val="28"/>
          <w:shd w:val="clear" w:fill="FFFFFF"/>
          <w:lang w:val="en-US" w:eastAsia="zh-CN" w:bidi="ar"/>
        </w:rPr>
      </w:pPr>
      <w:r>
        <w:rPr>
          <w:rFonts w:hint="eastAsia" w:ascii="宋体" w:hAnsi="宋体" w:eastAsia="宋体" w:cs="宋体"/>
          <w:iCs/>
          <w:color w:val="auto"/>
          <w:kern w:val="0"/>
          <w:sz w:val="28"/>
          <w:szCs w:val="28"/>
          <w:shd w:val="clear" w:fill="FFFFFF"/>
          <w:lang w:val="en-US" w:eastAsia="zh-CN" w:bidi="ar"/>
        </w:rPr>
        <w:t>法定代表人：</w:t>
      </w:r>
    </w:p>
    <w:p>
      <w:pPr>
        <w:pStyle w:val="4"/>
        <w:keepNext w:val="0"/>
        <w:keepLines w:val="0"/>
        <w:widowControl/>
        <w:suppressLineNumbers w:val="0"/>
        <w:spacing w:before="0" w:beforeAutospacing="0" w:after="0" w:afterAutospacing="0" w:line="500" w:lineRule="exact"/>
        <w:ind w:left="0" w:right="0"/>
        <w:jc w:val="left"/>
        <w:rPr>
          <w:rFonts w:hint="eastAsia" w:ascii="宋体" w:hAnsi="宋体" w:eastAsia="宋体" w:cs="宋体"/>
          <w:iCs/>
          <w:color w:val="auto"/>
          <w:kern w:val="0"/>
          <w:sz w:val="28"/>
          <w:szCs w:val="28"/>
          <w:shd w:val="clear" w:fill="FFFFFF"/>
          <w:lang w:val="en-US" w:eastAsia="zh-CN" w:bidi="ar"/>
        </w:rPr>
      </w:pPr>
      <w:r>
        <w:rPr>
          <w:rFonts w:hint="eastAsia" w:ascii="宋体" w:hAnsi="宋体" w:eastAsia="宋体" w:cs="宋体"/>
          <w:iCs/>
          <w:color w:val="auto"/>
          <w:kern w:val="0"/>
          <w:sz w:val="28"/>
          <w:szCs w:val="28"/>
          <w:shd w:val="clear" w:fill="FFFFFF"/>
          <w:lang w:val="en-US" w:eastAsia="zh-CN" w:bidi="ar"/>
        </w:rPr>
        <w:t>电话：</w:t>
      </w:r>
    </w:p>
    <w:p>
      <w:pPr>
        <w:pStyle w:val="4"/>
        <w:keepNext w:val="0"/>
        <w:keepLines w:val="0"/>
        <w:widowControl/>
        <w:suppressLineNumbers w:val="0"/>
        <w:spacing w:before="0" w:beforeAutospacing="0" w:after="0" w:afterAutospacing="0" w:line="500" w:lineRule="exact"/>
        <w:ind w:right="0"/>
        <w:jc w:val="left"/>
        <w:rPr>
          <w:rFonts w:hint="eastAsia" w:ascii="宋体" w:hAnsi="宋体" w:eastAsia="宋体" w:cs="宋体"/>
          <w:iCs/>
          <w:color w:val="auto"/>
          <w:kern w:val="0"/>
          <w:sz w:val="28"/>
          <w:szCs w:val="28"/>
          <w:shd w:val="clear" w:fill="FFFFFF"/>
          <w:lang w:val="en-US" w:eastAsia="zh-CN" w:bidi="ar"/>
        </w:rPr>
      </w:pPr>
      <w:r>
        <w:rPr>
          <w:rFonts w:hint="eastAsia" w:ascii="宋体" w:hAnsi="宋体" w:eastAsia="宋体" w:cs="宋体"/>
          <w:iCs/>
          <w:color w:val="auto"/>
          <w:kern w:val="0"/>
          <w:sz w:val="28"/>
          <w:szCs w:val="28"/>
          <w:shd w:val="clear" w:fill="FFFFFF"/>
          <w:lang w:val="en-US" w:eastAsia="zh-CN" w:bidi="ar"/>
        </w:rPr>
        <w:t>地址：</w:t>
      </w:r>
    </w:p>
    <w:p>
      <w:pPr>
        <w:pStyle w:val="8"/>
        <w:keepNext w:val="0"/>
        <w:keepLines w:val="0"/>
        <w:pageBreakBefore w:val="0"/>
        <w:widowControl/>
        <w:kinsoku/>
        <w:wordWrap/>
        <w:overflowPunct/>
        <w:topLinePunct w:val="0"/>
        <w:autoSpaceDE w:val="0"/>
        <w:autoSpaceDN w:val="0"/>
        <w:bidi w:val="0"/>
        <w:adjustRightInd w:val="0"/>
        <w:snapToGrid/>
        <w:spacing w:line="500" w:lineRule="exact"/>
        <w:ind w:firstLine="560" w:firstLineChars="200"/>
        <w:textAlignment w:val="baseline"/>
        <w:rPr>
          <w:rFonts w:hint="eastAsia" w:ascii="宋体" w:hAnsi="宋体" w:eastAsia="宋体" w:cs="宋体"/>
          <w:b/>
          <w:bCs/>
          <w:color w:val="000000"/>
          <w:sz w:val="28"/>
          <w:szCs w:val="28"/>
          <w:lang w:val="en-US" w:eastAsia="zh-CN"/>
        </w:rPr>
      </w:pPr>
      <w:r>
        <w:rPr>
          <w:rFonts w:hint="eastAsia" w:ascii="宋体" w:hAnsi="宋体" w:eastAsia="宋体" w:cs="宋体"/>
          <w:color w:val="000000"/>
          <w:kern w:val="0"/>
          <w:sz w:val="28"/>
          <w:szCs w:val="28"/>
          <w:lang w:val="en-US" w:eastAsia="zh-CN" w:bidi="ar"/>
        </w:rPr>
        <w:t>甲方系重庆简兑天衡企业管理有限公司（下称简兑天衡）打造的行业集团公司（需符合总部成立集团公司的规则和要求）简兑天衡总部为了帮助甲方实现</w:t>
      </w:r>
      <w:r>
        <w:rPr>
          <w:rFonts w:hint="eastAsia" w:ascii="宋体" w:hAnsi="宋体" w:eastAsia="宋体" w:cs="宋体"/>
          <w:b w:val="0"/>
          <w:bCs w:val="0"/>
          <w:sz w:val="28"/>
          <w:szCs w:val="28"/>
          <w:lang w:val="en-US" w:eastAsia="zh-CN"/>
        </w:rPr>
        <w:t>上市与国家政策接轨，走国际贸易、上市金融、全球发展投资，做共享经济、分享经济、以销定产、免费医养、免费康养、免费教育、绿色积分，刺激零售端的实体打通内循环消费及内部供应链。全国集团公司归简兑天衡总部内部供应链全民持股，债务链变现，易货积分变现均按《简兑天衡内部财务结算比例分配细则》进行分配。</w:t>
      </w:r>
      <w:r>
        <w:rPr>
          <w:rFonts w:hint="eastAsia" w:ascii="宋体" w:hAnsi="宋体" w:eastAsia="宋体" w:cs="宋体"/>
          <w:color w:val="000000"/>
          <w:kern w:val="0"/>
          <w:sz w:val="28"/>
          <w:szCs w:val="28"/>
          <w:lang w:val="en-US" w:eastAsia="zh-CN" w:bidi="ar"/>
        </w:rPr>
        <w:t>甲乙双方友好协商，严格遵循《中华人民共和国民法典》等相关法律法规</w:t>
      </w:r>
      <w:r>
        <w:rPr>
          <w:rFonts w:hint="eastAsia" w:ascii="宋体" w:hAnsi="宋体" w:eastAsia="宋体" w:cs="宋体"/>
          <w:b w:val="0"/>
          <w:bCs w:val="0"/>
          <w:color w:val="000000"/>
          <w:kern w:val="0"/>
          <w:sz w:val="28"/>
          <w:szCs w:val="28"/>
          <w:lang w:val="en-US" w:eastAsia="zh-CN" w:bidi="ar"/>
        </w:rPr>
        <w:t>。</w:t>
      </w:r>
      <w:r>
        <w:rPr>
          <w:rFonts w:hint="eastAsia" w:ascii="宋体" w:hAnsi="宋体" w:eastAsia="宋体" w:cs="宋体"/>
          <w:b w:val="0"/>
          <w:bCs w:val="0"/>
          <w:sz w:val="28"/>
          <w:szCs w:val="28"/>
        </w:rPr>
        <w:t>本着互惠互利的原则，</w:t>
      </w:r>
      <w:r>
        <w:rPr>
          <w:rFonts w:hint="eastAsia" w:ascii="宋体" w:hAnsi="宋体" w:eastAsia="宋体" w:cs="宋体"/>
          <w:color w:val="000000"/>
          <w:kern w:val="0"/>
          <w:sz w:val="28"/>
          <w:szCs w:val="28"/>
          <w:lang w:val="en-US" w:eastAsia="zh-CN" w:bidi="ar"/>
        </w:rPr>
        <w:t>达成合作内容如下：</w:t>
      </w:r>
    </w:p>
    <w:p>
      <w:pPr>
        <w:pStyle w:val="8"/>
        <w:widowControl/>
        <w:spacing w:line="500" w:lineRule="exact"/>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一</w:t>
      </w:r>
      <w:r>
        <w:rPr>
          <w:rFonts w:hint="eastAsia" w:ascii="宋体" w:hAnsi="宋体" w:eastAsia="宋体" w:cs="宋体"/>
          <w:b/>
          <w:bCs/>
          <w:color w:val="000000"/>
          <w:sz w:val="28"/>
          <w:szCs w:val="28"/>
          <w:lang w:eastAsia="zh-CN"/>
        </w:rPr>
        <w:t>、</w:t>
      </w:r>
      <w:r>
        <w:rPr>
          <w:rFonts w:hint="eastAsia" w:ascii="宋体" w:hAnsi="宋体" w:eastAsia="宋体" w:cs="宋体"/>
          <w:b/>
          <w:bCs/>
          <w:color w:val="000000"/>
          <w:sz w:val="28"/>
          <w:szCs w:val="28"/>
        </w:rPr>
        <w:t>权利与义务</w:t>
      </w:r>
    </w:p>
    <w:p>
      <w:pPr>
        <w:pStyle w:val="4"/>
        <w:keepNext w:val="0"/>
        <w:keepLines w:val="0"/>
        <w:widowControl/>
        <w:suppressLineNumbers w:val="0"/>
        <w:snapToGrid w:val="0"/>
        <w:spacing w:before="0" w:beforeAutospacing="0" w:after="0" w:afterAutospacing="0" w:line="500" w:lineRule="exact"/>
        <w:ind w:left="0" w:right="0" w:firstLine="562" w:firstLineChars="200"/>
        <w:jc w:val="left"/>
        <w:textAlignment w:val="baseline"/>
        <w:rPr>
          <w:rFonts w:hint="eastAsia" w:ascii="宋体" w:hAnsi="宋体" w:eastAsia="宋体" w:cs="宋体"/>
          <w:b/>
          <w:bCs/>
          <w:color w:val="000000"/>
          <w:kern w:val="0"/>
          <w:sz w:val="28"/>
          <w:szCs w:val="28"/>
          <w:vertAlign w:val="baseline"/>
        </w:rPr>
      </w:pPr>
      <w:r>
        <w:rPr>
          <w:rFonts w:hint="eastAsia" w:ascii="宋体" w:hAnsi="宋体" w:eastAsia="宋体" w:cs="宋体"/>
          <w:b/>
          <w:bCs/>
          <w:color w:val="000000"/>
          <w:kern w:val="0"/>
          <w:sz w:val="28"/>
          <w:szCs w:val="28"/>
          <w:vertAlign w:val="baseline"/>
          <w:lang w:val="en-US" w:eastAsia="zh-CN" w:bidi="ar"/>
        </w:rPr>
        <w:t>1．</w:t>
      </w:r>
      <w:r>
        <w:rPr>
          <w:rFonts w:hint="eastAsia" w:ascii="宋体" w:hAnsi="宋体" w:eastAsia="宋体" w:cs="宋体"/>
          <w:b/>
          <w:bCs/>
          <w:kern w:val="0"/>
          <w:sz w:val="28"/>
          <w:szCs w:val="28"/>
          <w:vertAlign w:val="baseline"/>
          <w:lang w:val="en-US" w:eastAsia="zh-CN" w:bidi="ar"/>
        </w:rPr>
        <w:t>甲方权利与义务</w:t>
      </w:r>
    </w:p>
    <w:p>
      <w:pPr>
        <w:pStyle w:val="4"/>
        <w:keepNext w:val="0"/>
        <w:keepLines w:val="0"/>
        <w:widowControl/>
        <w:suppressLineNumbers w:val="0"/>
        <w:snapToGrid w:val="0"/>
        <w:spacing w:before="0" w:beforeAutospacing="0" w:after="0" w:afterAutospacing="0" w:line="500" w:lineRule="exact"/>
        <w:ind w:left="0" w:right="0" w:firstLine="560" w:firstLineChars="200"/>
        <w:jc w:val="left"/>
        <w:textAlignment w:val="baseline"/>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vertAlign w:val="baseline"/>
          <w:lang w:val="en-US" w:eastAsia="zh-CN" w:bidi="ar"/>
        </w:rPr>
        <w:t>1.1甲方负责</w:t>
      </w:r>
      <w:r>
        <w:rPr>
          <w:rFonts w:hint="eastAsia" w:cs="宋体"/>
          <w:color w:val="000000"/>
          <w:kern w:val="0"/>
          <w:sz w:val="28"/>
          <w:szCs w:val="28"/>
          <w:vertAlign w:val="baseline"/>
          <w:lang w:val="en-US" w:eastAsia="zh-CN" w:bidi="ar"/>
        </w:rPr>
        <w:t>子公司的组建和供应链</w:t>
      </w:r>
      <w:r>
        <w:rPr>
          <w:rFonts w:hint="eastAsia" w:ascii="宋体" w:hAnsi="宋体" w:eastAsia="宋体" w:cs="宋体"/>
          <w:color w:val="000000"/>
          <w:kern w:val="0"/>
          <w:sz w:val="28"/>
          <w:szCs w:val="28"/>
          <w:vertAlign w:val="baseline"/>
          <w:lang w:val="en-US" w:eastAsia="zh-CN" w:bidi="ar"/>
        </w:rPr>
        <w:t>项目的</w:t>
      </w:r>
      <w:r>
        <w:rPr>
          <w:rFonts w:hint="eastAsia" w:cs="宋体"/>
          <w:color w:val="000000"/>
          <w:kern w:val="0"/>
          <w:sz w:val="28"/>
          <w:szCs w:val="28"/>
          <w:vertAlign w:val="baseline"/>
          <w:lang w:val="en-US" w:eastAsia="zh-CN" w:bidi="ar"/>
        </w:rPr>
        <w:t>推进及</w:t>
      </w:r>
      <w:r>
        <w:rPr>
          <w:rFonts w:hint="eastAsia" w:ascii="宋体" w:hAnsi="宋体" w:eastAsia="宋体" w:cs="宋体"/>
          <w:color w:val="000000"/>
          <w:kern w:val="0"/>
          <w:sz w:val="28"/>
          <w:szCs w:val="28"/>
          <w:vertAlign w:val="baseline"/>
          <w:lang w:val="en-US" w:eastAsia="zh-CN" w:bidi="ar"/>
        </w:rPr>
        <w:t>经营管理，乙方需无条件服从甲方的管理，支持和配合甲方的</w:t>
      </w:r>
      <w:r>
        <w:rPr>
          <w:rFonts w:hint="eastAsia" w:cs="宋体"/>
          <w:color w:val="000000"/>
          <w:kern w:val="0"/>
          <w:sz w:val="28"/>
          <w:szCs w:val="28"/>
          <w:vertAlign w:val="baseline"/>
          <w:lang w:val="en-US" w:eastAsia="zh-CN" w:bidi="ar"/>
        </w:rPr>
        <w:t>运营管理</w:t>
      </w:r>
      <w:r>
        <w:rPr>
          <w:rFonts w:hint="eastAsia" w:ascii="宋体" w:hAnsi="宋体" w:eastAsia="宋体" w:cs="宋体"/>
          <w:color w:val="000000"/>
          <w:kern w:val="0"/>
          <w:sz w:val="28"/>
          <w:szCs w:val="28"/>
          <w:vertAlign w:val="baseline"/>
          <w:lang w:val="en-US" w:eastAsia="zh-CN" w:bidi="ar"/>
        </w:rPr>
        <w:t>工作。</w:t>
      </w:r>
    </w:p>
    <w:p>
      <w:pPr>
        <w:pStyle w:val="4"/>
        <w:keepNext w:val="0"/>
        <w:keepLines w:val="0"/>
        <w:widowControl/>
        <w:suppressLineNumbers w:val="0"/>
        <w:snapToGrid w:val="0"/>
        <w:spacing w:before="0" w:beforeAutospacing="0" w:after="0" w:afterAutospacing="0" w:line="500" w:lineRule="exact"/>
        <w:ind w:left="0" w:right="0" w:firstLine="560" w:firstLineChars="200"/>
        <w:jc w:val="left"/>
        <w:textAlignment w:val="baseline"/>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vertAlign w:val="baseline"/>
          <w:lang w:val="en-US" w:eastAsia="zh-CN" w:bidi="ar"/>
        </w:rPr>
        <w:t>1.2甲方将根据公司章程约定定期召开股东会议，将公司财务明细</w:t>
      </w:r>
      <w:r>
        <w:rPr>
          <w:rFonts w:hint="eastAsia" w:cs="宋体"/>
          <w:color w:val="000000"/>
          <w:kern w:val="0"/>
          <w:sz w:val="28"/>
          <w:szCs w:val="28"/>
          <w:vertAlign w:val="baseline"/>
          <w:lang w:val="en-US" w:eastAsia="zh-CN" w:bidi="ar"/>
        </w:rPr>
        <w:t>利润分配做出</w:t>
      </w:r>
      <w:r>
        <w:rPr>
          <w:rFonts w:hint="eastAsia" w:ascii="宋体" w:hAnsi="宋体" w:eastAsia="宋体" w:cs="宋体"/>
          <w:color w:val="000000"/>
          <w:kern w:val="0"/>
          <w:sz w:val="28"/>
          <w:szCs w:val="28"/>
          <w:vertAlign w:val="baseline"/>
          <w:lang w:val="en-US" w:eastAsia="zh-CN" w:bidi="ar"/>
        </w:rPr>
        <w:t>公示</w:t>
      </w:r>
      <w:r>
        <w:rPr>
          <w:rFonts w:hint="eastAsia" w:cs="宋体"/>
          <w:color w:val="000000"/>
          <w:kern w:val="0"/>
          <w:sz w:val="28"/>
          <w:szCs w:val="28"/>
          <w:vertAlign w:val="baseline"/>
          <w:lang w:val="en-US" w:eastAsia="zh-CN" w:bidi="ar"/>
        </w:rPr>
        <w:t>及讲解</w:t>
      </w:r>
      <w:r>
        <w:rPr>
          <w:rFonts w:hint="eastAsia" w:ascii="宋体" w:hAnsi="宋体" w:eastAsia="宋体" w:cs="宋体"/>
          <w:color w:val="000000"/>
          <w:kern w:val="0"/>
          <w:sz w:val="28"/>
          <w:szCs w:val="28"/>
          <w:vertAlign w:val="baseline"/>
          <w:lang w:val="en-US" w:eastAsia="zh-CN" w:bidi="ar"/>
        </w:rPr>
        <w:t>。</w:t>
      </w:r>
    </w:p>
    <w:p>
      <w:pPr>
        <w:pStyle w:val="4"/>
        <w:keepNext w:val="0"/>
        <w:keepLines w:val="0"/>
        <w:widowControl/>
        <w:suppressLineNumbers w:val="0"/>
        <w:snapToGrid w:val="0"/>
        <w:spacing w:before="0" w:beforeAutospacing="0" w:after="0" w:afterAutospacing="0" w:line="500" w:lineRule="exact"/>
        <w:ind w:left="0" w:right="0" w:firstLine="560" w:firstLineChars="200"/>
        <w:jc w:val="left"/>
        <w:textAlignment w:val="baseline"/>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vertAlign w:val="baseline"/>
          <w:lang w:val="en-US" w:eastAsia="zh-CN" w:bidi="ar"/>
        </w:rPr>
        <w:t>1.3甲方</w:t>
      </w:r>
      <w:r>
        <w:rPr>
          <w:rFonts w:hint="eastAsia" w:cs="宋体"/>
          <w:color w:val="000000"/>
          <w:kern w:val="0"/>
          <w:sz w:val="28"/>
          <w:szCs w:val="28"/>
          <w:vertAlign w:val="baseline"/>
          <w:lang w:val="en-US" w:eastAsia="zh-CN" w:bidi="ar"/>
        </w:rPr>
        <w:t>自协议签订起需承诺</w:t>
      </w:r>
      <w:r>
        <w:rPr>
          <w:rFonts w:hint="eastAsia" w:ascii="宋体" w:hAnsi="宋体" w:eastAsia="宋体" w:cs="宋体"/>
          <w:color w:val="000000"/>
          <w:kern w:val="0"/>
          <w:sz w:val="28"/>
          <w:szCs w:val="28"/>
          <w:vertAlign w:val="baseline"/>
          <w:lang w:val="en-US" w:eastAsia="zh-CN" w:bidi="ar"/>
        </w:rPr>
        <w:t>每</w:t>
      </w:r>
      <w:r>
        <w:rPr>
          <w:rFonts w:hint="eastAsia" w:cs="宋体"/>
          <w:color w:val="000000"/>
          <w:kern w:val="0"/>
          <w:sz w:val="28"/>
          <w:szCs w:val="28"/>
          <w:vertAlign w:val="baseline"/>
          <w:lang w:val="en-US" w:eastAsia="zh-CN" w:bidi="ar"/>
        </w:rPr>
        <w:t>月</w:t>
      </w:r>
      <w:r>
        <w:rPr>
          <w:rFonts w:hint="eastAsia" w:ascii="宋体" w:hAnsi="宋体" w:eastAsia="宋体" w:cs="宋体"/>
          <w:color w:val="000000"/>
          <w:kern w:val="0"/>
          <w:sz w:val="28"/>
          <w:szCs w:val="28"/>
          <w:vertAlign w:val="baseline"/>
          <w:lang w:val="en-US" w:eastAsia="zh-CN" w:bidi="ar"/>
        </w:rPr>
        <w:t>向乙方结算支付分红。</w:t>
      </w:r>
    </w:p>
    <w:p>
      <w:pPr>
        <w:pStyle w:val="4"/>
        <w:keepNext w:val="0"/>
        <w:keepLines w:val="0"/>
        <w:widowControl/>
        <w:suppressLineNumbers w:val="0"/>
        <w:snapToGrid w:val="0"/>
        <w:spacing w:before="0" w:beforeAutospacing="0" w:after="0" w:afterAutospacing="0" w:line="500" w:lineRule="exact"/>
        <w:ind w:left="0" w:right="0" w:firstLine="560" w:firstLineChars="200"/>
        <w:jc w:val="left"/>
        <w:textAlignment w:val="baseline"/>
        <w:rPr>
          <w:rFonts w:hint="eastAsia" w:ascii="宋体" w:hAnsi="宋体" w:eastAsia="宋体" w:cs="宋体"/>
          <w:color w:val="000000"/>
          <w:kern w:val="0"/>
          <w:sz w:val="28"/>
          <w:szCs w:val="28"/>
          <w:vertAlign w:val="baseline"/>
          <w:lang w:val="en-US" w:eastAsia="zh-CN" w:bidi="ar"/>
        </w:rPr>
      </w:pPr>
      <w:r>
        <w:rPr>
          <w:rFonts w:hint="eastAsia" w:cs="宋体"/>
          <w:color w:val="000000"/>
          <w:kern w:val="0"/>
          <w:sz w:val="28"/>
          <w:szCs w:val="28"/>
          <w:vertAlign w:val="baseline"/>
          <w:lang w:val="en-US" w:eastAsia="zh-CN" w:bidi="ar"/>
        </w:rPr>
        <w:t>1.4 甲方有义务向乙方宣导整体项目运营的思路和收益情况。</w:t>
      </w:r>
    </w:p>
    <w:p>
      <w:pPr>
        <w:pStyle w:val="4"/>
        <w:keepNext w:val="0"/>
        <w:keepLines w:val="0"/>
        <w:widowControl/>
        <w:suppressLineNumbers w:val="0"/>
        <w:snapToGrid w:val="0"/>
        <w:spacing w:before="0" w:beforeAutospacing="0" w:after="0" w:afterAutospacing="0" w:line="500" w:lineRule="exact"/>
        <w:ind w:left="0" w:right="0" w:firstLine="562" w:firstLineChars="200"/>
        <w:jc w:val="left"/>
        <w:textAlignment w:val="baseline"/>
        <w:rPr>
          <w:rFonts w:hint="eastAsia" w:ascii="宋体" w:hAnsi="宋体" w:eastAsia="宋体" w:cs="宋体"/>
          <w:b/>
          <w:bCs/>
          <w:color w:val="000000"/>
          <w:kern w:val="0"/>
          <w:sz w:val="28"/>
          <w:szCs w:val="28"/>
          <w:vertAlign w:val="baseline"/>
          <w:lang w:val="en-US" w:eastAsia="zh-CN" w:bidi="ar"/>
        </w:rPr>
      </w:pPr>
      <w:r>
        <w:rPr>
          <w:rFonts w:hint="eastAsia" w:ascii="宋体" w:hAnsi="宋体" w:eastAsia="宋体" w:cs="宋体"/>
          <w:b/>
          <w:bCs/>
          <w:color w:val="000000"/>
          <w:kern w:val="0"/>
          <w:sz w:val="28"/>
          <w:szCs w:val="28"/>
          <w:vertAlign w:val="baseline"/>
          <w:lang w:val="en-US" w:eastAsia="zh-CN" w:bidi="ar"/>
        </w:rPr>
        <w:t>2.乙方权利与义务</w:t>
      </w:r>
    </w:p>
    <w:p>
      <w:pPr>
        <w:pStyle w:val="4"/>
        <w:keepNext w:val="0"/>
        <w:keepLines w:val="0"/>
        <w:pageBreakBefore w:val="0"/>
        <w:widowControl w:val="0"/>
        <w:numPr>
          <w:ilvl w:val="0"/>
          <w:numId w:val="0"/>
        </w:numPr>
        <w:suppressLineNumbers w:val="0"/>
        <w:kinsoku/>
        <w:wordWrap/>
        <w:overflowPunct/>
        <w:topLinePunct w:val="0"/>
        <w:autoSpaceDE/>
        <w:autoSpaceDN/>
        <w:bidi w:val="0"/>
        <w:adjustRightInd/>
        <w:snapToGrid w:val="0"/>
        <w:spacing w:before="0" w:beforeAutospacing="0" w:after="0" w:afterAutospacing="0" w:line="560" w:lineRule="exact"/>
        <w:ind w:leftChars="0" w:right="0" w:rightChars="0" w:firstLine="560" w:firstLineChars="200"/>
        <w:jc w:val="left"/>
        <w:textAlignment w:val="baseline"/>
        <w:rPr>
          <w:rFonts w:hint="default" w:asciiTheme="minorEastAsia" w:hAnsiTheme="minorEastAsia" w:eastAsiaTheme="minorEastAsia" w:cstheme="minorEastAsia"/>
          <w:color w:val="auto"/>
          <w:kern w:val="0"/>
          <w:sz w:val="28"/>
          <w:szCs w:val="28"/>
          <w:vertAlign w:val="baseline"/>
          <w:lang w:val="en-US" w:eastAsia="zh-CN" w:bidi="ar"/>
        </w:rPr>
      </w:pPr>
      <w:r>
        <w:rPr>
          <w:rFonts w:hint="eastAsia" w:ascii="宋体" w:hAnsi="宋体" w:eastAsia="宋体" w:cs="宋体"/>
          <w:color w:val="auto"/>
          <w:kern w:val="0"/>
          <w:sz w:val="28"/>
          <w:szCs w:val="28"/>
          <w:vertAlign w:val="baseline"/>
          <w:lang w:val="en-US" w:eastAsia="zh-CN" w:bidi="ar"/>
        </w:rPr>
        <w:t>2.1</w:t>
      </w:r>
      <w:r>
        <w:rPr>
          <w:rFonts w:hint="eastAsia" w:cs="宋体"/>
          <w:color w:val="auto"/>
          <w:kern w:val="0"/>
          <w:sz w:val="28"/>
          <w:szCs w:val="28"/>
          <w:vertAlign w:val="baseline"/>
          <w:lang w:val="en-US" w:eastAsia="zh-CN" w:bidi="ar"/>
        </w:rPr>
        <w:t>乙方以价</w:t>
      </w:r>
      <w:r>
        <w:rPr>
          <w:rFonts w:hint="eastAsia" w:asciiTheme="minorEastAsia" w:hAnsiTheme="minorEastAsia" w:eastAsiaTheme="minorEastAsia" w:cstheme="minorEastAsia"/>
          <w:color w:val="auto"/>
          <w:sz w:val="28"/>
          <w:szCs w:val="28"/>
          <w:lang w:val="en-US" w:eastAsia="zh-CN"/>
        </w:rPr>
        <w:t>值</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lang w:val="en-US" w:eastAsia="zh-CN"/>
        </w:rPr>
        <w:t>元（大写：</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lang w:val="en-US" w:eastAsia="zh-CN"/>
        </w:rPr>
        <w:t>元）的产品，提供到甲方供应链，线上商城按平台规则结算，线下调货根据《调配函》发货后45天内优先匹配需求。如无法匹配乙方需求，则现金做结算</w:t>
      </w:r>
      <w:r>
        <w:rPr>
          <w:rFonts w:hint="eastAsia"/>
          <w:b w:val="0"/>
          <w:bCs w:val="0"/>
          <w:color w:val="auto"/>
          <w:sz w:val="28"/>
          <w:szCs w:val="28"/>
          <w:lang w:val="en-US" w:eastAsia="zh-CN"/>
        </w:rPr>
        <w:t>。产品表格另附。</w:t>
      </w:r>
    </w:p>
    <w:p>
      <w:pPr>
        <w:pStyle w:val="4"/>
        <w:keepNext w:val="0"/>
        <w:keepLines w:val="0"/>
        <w:pageBreakBefore w:val="0"/>
        <w:widowControl w:val="0"/>
        <w:numPr>
          <w:ilvl w:val="0"/>
          <w:numId w:val="0"/>
        </w:numPr>
        <w:suppressLineNumbers w:val="0"/>
        <w:kinsoku/>
        <w:wordWrap/>
        <w:overflowPunct/>
        <w:topLinePunct w:val="0"/>
        <w:autoSpaceDE/>
        <w:autoSpaceDN/>
        <w:bidi w:val="0"/>
        <w:adjustRightInd/>
        <w:snapToGrid w:val="0"/>
        <w:spacing w:before="0" w:beforeAutospacing="0" w:after="0" w:afterAutospacing="0" w:line="560" w:lineRule="exact"/>
        <w:ind w:leftChars="0" w:right="0" w:rightChars="0" w:firstLine="560" w:firstLineChars="200"/>
        <w:jc w:val="left"/>
        <w:textAlignment w:val="baseline"/>
        <w:rPr>
          <w:rFonts w:hint="eastAsia" w:ascii="宋体" w:hAnsi="宋体" w:eastAsia="宋体" w:cs="宋体"/>
          <w:color w:val="auto"/>
          <w:kern w:val="0"/>
          <w:sz w:val="28"/>
          <w:szCs w:val="28"/>
          <w:vertAlign w:val="baseline"/>
          <w:lang w:val="en-US" w:eastAsia="zh-CN" w:bidi="ar"/>
        </w:rPr>
      </w:pPr>
      <w:r>
        <w:rPr>
          <w:rFonts w:hint="eastAsia" w:cs="宋体"/>
          <w:color w:val="auto"/>
          <w:sz w:val="28"/>
          <w:szCs w:val="28"/>
          <w:lang w:val="en-US" w:eastAsia="zh-CN"/>
        </w:rPr>
        <w:t>乙方</w:t>
      </w:r>
      <w:r>
        <w:rPr>
          <w:rFonts w:hint="eastAsia" w:ascii="宋体" w:hAnsi="宋体" w:eastAsia="宋体" w:cs="宋体"/>
          <w:color w:val="auto"/>
          <w:sz w:val="28"/>
          <w:szCs w:val="28"/>
          <w:lang w:val="en-US" w:eastAsia="zh-CN"/>
        </w:rPr>
        <w:t>共享</w:t>
      </w:r>
      <w:r>
        <w:rPr>
          <w:rFonts w:hint="eastAsia" w:cs="宋体"/>
          <w:color w:val="auto"/>
          <w:sz w:val="28"/>
          <w:szCs w:val="28"/>
          <w:lang w:val="en-US" w:eastAsia="zh-CN"/>
        </w:rPr>
        <w:t>甲方</w:t>
      </w:r>
      <w:r>
        <w:rPr>
          <w:rFonts w:hint="eastAsia" w:cs="宋体"/>
          <w:color w:val="auto"/>
          <w:sz w:val="28"/>
          <w:szCs w:val="28"/>
          <w:u w:val="single"/>
          <w:lang w:val="en-US" w:eastAsia="zh-CN"/>
        </w:rPr>
        <w:t xml:space="preserve"> 30 </w:t>
      </w:r>
      <w:r>
        <w:rPr>
          <w:rFonts w:hint="eastAsia" w:ascii="宋体" w:hAnsi="宋体" w:eastAsia="宋体" w:cs="宋体"/>
          <w:color w:val="auto"/>
          <w:sz w:val="28"/>
          <w:szCs w:val="28"/>
          <w:u w:val="single"/>
        </w:rPr>
        <w:t>%</w:t>
      </w:r>
      <w:r>
        <w:rPr>
          <w:rFonts w:hint="eastAsia" w:ascii="宋体" w:hAnsi="宋体" w:eastAsia="宋体" w:cs="宋体"/>
          <w:color w:val="auto"/>
          <w:sz w:val="28"/>
          <w:szCs w:val="28"/>
        </w:rPr>
        <w:t>股份参与分红，不参与管理。</w:t>
      </w:r>
    </w:p>
    <w:p>
      <w:pPr>
        <w:pStyle w:val="4"/>
        <w:keepNext w:val="0"/>
        <w:keepLines w:val="0"/>
        <w:widowControl/>
        <w:numPr>
          <w:ilvl w:val="0"/>
          <w:numId w:val="0"/>
        </w:numPr>
        <w:suppressLineNumbers w:val="0"/>
        <w:snapToGrid w:val="0"/>
        <w:spacing w:before="0" w:beforeAutospacing="0" w:after="0" w:afterAutospacing="0" w:line="500" w:lineRule="exact"/>
        <w:ind w:left="0" w:right="0" w:firstLine="560" w:firstLineChars="200"/>
        <w:jc w:val="left"/>
        <w:textAlignment w:val="baseline"/>
        <w:rPr>
          <w:rFonts w:hint="eastAsia" w:cs="宋体"/>
          <w:color w:val="auto"/>
          <w:kern w:val="0"/>
          <w:sz w:val="28"/>
          <w:szCs w:val="28"/>
          <w:vertAlign w:val="baseline"/>
          <w:lang w:val="en-US" w:eastAsia="zh-CN" w:bidi="ar"/>
        </w:rPr>
        <w:pPrChange w:id="2" w:author="W." w:date="2023-11-02T16:01:23Z">
          <w:pPr>
            <w:pStyle w:val="4"/>
            <w:keepNext w:val="0"/>
            <w:keepLines w:val="0"/>
            <w:widowControl/>
            <w:suppressLineNumbers w:val="0"/>
            <w:snapToGrid w:val="0"/>
            <w:spacing w:before="0" w:beforeAutospacing="0" w:after="0" w:afterAutospacing="0" w:line="500" w:lineRule="exact"/>
            <w:ind w:left="0" w:right="0" w:firstLine="560" w:firstLineChars="200"/>
            <w:jc w:val="left"/>
            <w:textAlignment w:val="baseline"/>
          </w:pPr>
        </w:pPrChange>
      </w:pPr>
      <w:r>
        <w:rPr>
          <w:rFonts w:hint="eastAsia" w:ascii="宋体" w:hAnsi="宋体" w:eastAsia="宋体" w:cs="宋体"/>
          <w:color w:val="auto"/>
          <w:kern w:val="0"/>
          <w:sz w:val="28"/>
          <w:szCs w:val="28"/>
          <w:vertAlign w:val="baseline"/>
          <w:lang w:val="en-US" w:eastAsia="zh-CN" w:bidi="ar"/>
        </w:rPr>
        <w:t>2.</w:t>
      </w:r>
      <w:r>
        <w:rPr>
          <w:rFonts w:hint="eastAsia" w:cs="宋体"/>
          <w:color w:val="auto"/>
          <w:kern w:val="0"/>
          <w:sz w:val="28"/>
          <w:szCs w:val="28"/>
          <w:vertAlign w:val="baseline"/>
          <w:lang w:val="en-US" w:eastAsia="zh-CN" w:bidi="ar"/>
        </w:rPr>
        <w:t>2</w:t>
      </w:r>
      <w:r>
        <w:rPr>
          <w:rFonts w:hint="eastAsia" w:ascii="宋体" w:hAnsi="宋体" w:eastAsia="宋体" w:cs="宋体"/>
          <w:color w:val="auto"/>
          <w:kern w:val="0"/>
          <w:sz w:val="28"/>
          <w:szCs w:val="28"/>
          <w:vertAlign w:val="baseline"/>
          <w:lang w:val="en-US" w:eastAsia="zh-CN" w:bidi="ar"/>
        </w:rPr>
        <w:t>乙方在APP商城</w:t>
      </w:r>
      <w:r>
        <w:rPr>
          <w:rFonts w:hint="eastAsia" w:cs="宋体"/>
          <w:color w:val="auto"/>
          <w:kern w:val="0"/>
          <w:sz w:val="28"/>
          <w:szCs w:val="28"/>
          <w:vertAlign w:val="baseline"/>
          <w:lang w:val="en-US" w:eastAsia="zh-CN" w:bidi="ar"/>
        </w:rPr>
        <w:t>内部供应链专区</w:t>
      </w:r>
      <w:r>
        <w:rPr>
          <w:rFonts w:hint="eastAsia" w:ascii="宋体" w:hAnsi="宋体" w:eastAsia="宋体" w:cs="宋体"/>
          <w:color w:val="auto"/>
          <w:kern w:val="0"/>
          <w:sz w:val="28"/>
          <w:szCs w:val="28"/>
          <w:vertAlign w:val="baseline"/>
          <w:lang w:val="en-US" w:eastAsia="zh-CN" w:bidi="ar"/>
        </w:rPr>
        <w:t>销售的商品</w:t>
      </w:r>
      <w:r>
        <w:rPr>
          <w:rFonts w:hint="eastAsia" w:cs="宋体"/>
          <w:color w:val="auto"/>
          <w:kern w:val="0"/>
          <w:sz w:val="28"/>
          <w:szCs w:val="28"/>
          <w:vertAlign w:val="baseline"/>
          <w:lang w:val="en-US" w:eastAsia="zh-CN" w:bidi="ar"/>
        </w:rPr>
        <w:t>按批发价上传</w:t>
      </w:r>
      <w:r>
        <w:rPr>
          <w:rFonts w:hint="eastAsia" w:ascii="宋体" w:hAnsi="宋体" w:eastAsia="宋体" w:cs="宋体"/>
          <w:color w:val="auto"/>
          <w:kern w:val="0"/>
          <w:sz w:val="28"/>
          <w:szCs w:val="28"/>
          <w:vertAlign w:val="baseline"/>
          <w:lang w:val="en-US" w:eastAsia="zh-CN" w:bidi="ar"/>
        </w:rPr>
        <w:t>，</w:t>
      </w:r>
      <w:r>
        <w:rPr>
          <w:rFonts w:hint="eastAsia" w:cs="宋体"/>
          <w:color w:val="auto"/>
          <w:kern w:val="0"/>
          <w:sz w:val="28"/>
          <w:szCs w:val="28"/>
          <w:vertAlign w:val="baseline"/>
          <w:lang w:val="en-US" w:eastAsia="zh-CN" w:bidi="ar"/>
        </w:rPr>
        <w:t>乙方</w:t>
      </w:r>
      <w:r>
        <w:rPr>
          <w:rFonts w:hint="eastAsia" w:ascii="宋体" w:hAnsi="宋体" w:eastAsia="宋体" w:cs="宋体"/>
          <w:color w:val="auto"/>
          <w:kern w:val="0"/>
          <w:sz w:val="28"/>
          <w:szCs w:val="28"/>
          <w:vertAlign w:val="baseline"/>
          <w:lang w:val="en-US" w:eastAsia="zh-CN" w:bidi="ar"/>
        </w:rPr>
        <w:t>必须按时按需，保质保量的进行发货</w:t>
      </w:r>
      <w:r>
        <w:rPr>
          <w:rFonts w:hint="eastAsia" w:cs="宋体"/>
          <w:color w:val="auto"/>
          <w:kern w:val="0"/>
          <w:sz w:val="28"/>
          <w:szCs w:val="28"/>
          <w:vertAlign w:val="baseline"/>
          <w:lang w:val="en-US" w:eastAsia="zh-CN" w:bidi="ar"/>
        </w:rPr>
        <w:t>及做好整体售后服务</w:t>
      </w:r>
      <w:r>
        <w:rPr>
          <w:rFonts w:hint="eastAsia" w:ascii="宋体" w:hAnsi="宋体" w:eastAsia="宋体" w:cs="宋体"/>
          <w:color w:val="auto"/>
          <w:kern w:val="0"/>
          <w:sz w:val="28"/>
          <w:szCs w:val="28"/>
          <w:vertAlign w:val="baseline"/>
          <w:lang w:val="en-US" w:eastAsia="zh-CN" w:bidi="ar"/>
        </w:rPr>
        <w:t>。</w:t>
      </w:r>
    </w:p>
    <w:p>
      <w:pPr>
        <w:pStyle w:val="4"/>
        <w:keepNext w:val="0"/>
        <w:keepLines w:val="0"/>
        <w:widowControl/>
        <w:numPr>
          <w:ilvl w:val="0"/>
          <w:numId w:val="0"/>
        </w:numPr>
        <w:suppressLineNumbers w:val="0"/>
        <w:snapToGrid w:val="0"/>
        <w:spacing w:before="0" w:beforeAutospacing="0" w:after="0" w:afterAutospacing="0" w:line="500" w:lineRule="exact"/>
        <w:ind w:left="0" w:right="0" w:firstLine="560" w:firstLineChars="200"/>
        <w:jc w:val="left"/>
        <w:textAlignment w:val="baseline"/>
        <w:rPr>
          <w:rFonts w:hint="eastAsia" w:ascii="宋体" w:hAnsi="宋体" w:eastAsia="宋体" w:cs="宋体"/>
          <w:color w:val="000000"/>
          <w:kern w:val="0"/>
          <w:sz w:val="28"/>
          <w:szCs w:val="28"/>
          <w:vertAlign w:val="baseline"/>
          <w:lang w:val="en-US" w:eastAsia="zh-CN" w:bidi="ar"/>
        </w:rPr>
        <w:pPrChange w:id="3" w:author="W." w:date="2023-11-02T16:01:23Z">
          <w:pPr>
            <w:pStyle w:val="4"/>
            <w:keepNext w:val="0"/>
            <w:keepLines w:val="0"/>
            <w:widowControl/>
            <w:suppressLineNumbers w:val="0"/>
            <w:snapToGrid w:val="0"/>
            <w:spacing w:before="0" w:beforeAutospacing="0" w:after="0" w:afterAutospacing="0" w:line="500" w:lineRule="exact"/>
            <w:ind w:left="0" w:right="0" w:firstLine="560" w:firstLineChars="200"/>
            <w:jc w:val="left"/>
            <w:textAlignment w:val="baseline"/>
          </w:pPr>
        </w:pPrChange>
      </w:pPr>
      <w:r>
        <w:rPr>
          <w:rFonts w:hint="eastAsia" w:ascii="宋体" w:hAnsi="宋体" w:eastAsia="宋体" w:cs="宋体"/>
          <w:color w:val="000000"/>
          <w:kern w:val="0"/>
          <w:sz w:val="28"/>
          <w:szCs w:val="28"/>
          <w:vertAlign w:val="baseline"/>
          <w:lang w:val="en-US" w:eastAsia="zh-CN" w:bidi="ar"/>
        </w:rPr>
        <w:t>乙方应当维护甲方声誉，不得故意抹黑、造谣中伤甲方，不得煽动第三方闹事或将第三方引流至与甲方具有竞争关系的企业。</w:t>
      </w:r>
    </w:p>
    <w:p>
      <w:pPr>
        <w:pStyle w:val="4"/>
        <w:keepNext w:val="0"/>
        <w:keepLines w:val="0"/>
        <w:widowControl/>
        <w:suppressLineNumbers w:val="0"/>
        <w:snapToGrid w:val="0"/>
        <w:spacing w:before="0" w:beforeAutospacing="0" w:after="0" w:afterAutospacing="0" w:line="500" w:lineRule="exact"/>
        <w:ind w:left="0" w:right="0" w:firstLine="560" w:firstLineChars="200"/>
        <w:jc w:val="left"/>
        <w:textAlignment w:val="baseline"/>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vertAlign w:val="baseline"/>
          <w:lang w:val="en-US" w:eastAsia="zh-CN" w:bidi="ar"/>
        </w:rPr>
        <w:t>2.</w:t>
      </w:r>
      <w:r>
        <w:rPr>
          <w:rFonts w:hint="eastAsia" w:cs="宋体"/>
          <w:color w:val="000000"/>
          <w:kern w:val="0"/>
          <w:sz w:val="28"/>
          <w:szCs w:val="28"/>
          <w:vertAlign w:val="baseline"/>
          <w:lang w:val="en-US" w:eastAsia="zh-CN" w:bidi="ar"/>
        </w:rPr>
        <w:t>3</w:t>
      </w:r>
      <w:r>
        <w:rPr>
          <w:rFonts w:hint="eastAsia" w:ascii="宋体" w:hAnsi="宋体" w:eastAsia="宋体" w:cs="宋体"/>
          <w:color w:val="000000"/>
          <w:kern w:val="0"/>
          <w:sz w:val="28"/>
          <w:szCs w:val="28"/>
          <w:vertAlign w:val="baseline"/>
          <w:lang w:val="en-US" w:eastAsia="zh-CN" w:bidi="ar"/>
        </w:rPr>
        <w:t>乙方系甲方分红股东，不在</w:t>
      </w:r>
      <w:r>
        <w:rPr>
          <w:rFonts w:hint="eastAsia" w:cs="宋体"/>
          <w:color w:val="000000"/>
          <w:kern w:val="0"/>
          <w:sz w:val="28"/>
          <w:szCs w:val="28"/>
          <w:vertAlign w:val="baseline"/>
          <w:lang w:val="en-US" w:eastAsia="zh-CN" w:bidi="ar"/>
        </w:rPr>
        <w:t>甲方公司的公司章程中</w:t>
      </w:r>
      <w:r>
        <w:rPr>
          <w:rFonts w:hint="eastAsia" w:ascii="宋体" w:hAnsi="宋体" w:eastAsia="宋体" w:cs="宋体"/>
          <w:color w:val="000000"/>
          <w:kern w:val="0"/>
          <w:sz w:val="28"/>
          <w:szCs w:val="28"/>
          <w:vertAlign w:val="baseline"/>
          <w:lang w:val="en-US" w:eastAsia="zh-CN" w:bidi="ar"/>
        </w:rPr>
        <w:t>体现股份，不具有甲方在经营管理中的表决权。不承担甲方在经营过程中产生的亏损。</w:t>
      </w:r>
    </w:p>
    <w:p>
      <w:pPr>
        <w:pStyle w:val="4"/>
        <w:keepNext w:val="0"/>
        <w:keepLines w:val="0"/>
        <w:widowControl/>
        <w:suppressLineNumbers w:val="0"/>
        <w:snapToGrid w:val="0"/>
        <w:spacing w:before="0" w:beforeAutospacing="0" w:after="0" w:afterAutospacing="0" w:line="500" w:lineRule="exact"/>
        <w:ind w:right="0"/>
        <w:jc w:val="left"/>
        <w:textAlignment w:val="baseline"/>
        <w:rPr>
          <w:rFonts w:hint="eastAsia" w:ascii="宋体" w:hAnsi="宋体" w:eastAsia="宋体" w:cs="宋体"/>
          <w:b/>
          <w:bCs/>
          <w:color w:val="000000"/>
          <w:kern w:val="0"/>
          <w:sz w:val="28"/>
          <w:szCs w:val="28"/>
          <w:vertAlign w:val="baseline"/>
          <w:lang w:val="en-US" w:eastAsia="zh-CN" w:bidi="ar"/>
        </w:rPr>
      </w:pPr>
      <w:r>
        <w:rPr>
          <w:rFonts w:hint="eastAsia" w:cs="宋体"/>
          <w:b/>
          <w:bCs/>
          <w:color w:val="000000"/>
          <w:kern w:val="0"/>
          <w:sz w:val="28"/>
          <w:szCs w:val="28"/>
          <w:vertAlign w:val="baseline"/>
          <w:lang w:val="en-US" w:eastAsia="zh-CN" w:bidi="ar"/>
        </w:rPr>
        <w:t>二、</w:t>
      </w:r>
      <w:r>
        <w:rPr>
          <w:rFonts w:hint="eastAsia" w:ascii="宋体" w:hAnsi="宋体" w:eastAsia="宋体" w:cs="宋体"/>
          <w:b/>
          <w:bCs/>
          <w:color w:val="000000"/>
          <w:kern w:val="0"/>
          <w:sz w:val="28"/>
          <w:szCs w:val="28"/>
          <w:vertAlign w:val="baseline"/>
          <w:lang w:val="en-US" w:eastAsia="zh-CN" w:bidi="ar"/>
        </w:rPr>
        <w:t>双方收款账户：</w:t>
      </w:r>
    </w:p>
    <w:p>
      <w:pPr>
        <w:pStyle w:val="4"/>
        <w:keepNext w:val="0"/>
        <w:keepLines w:val="0"/>
        <w:pageBreakBefore w:val="0"/>
        <w:widowControl w:val="0"/>
        <w:suppressLineNumbers w:val="0"/>
        <w:tabs>
          <w:tab w:val="left" w:pos="3774"/>
        </w:tabs>
        <w:kinsoku/>
        <w:wordWrap/>
        <w:overflowPunct/>
        <w:topLinePunct w:val="0"/>
        <w:autoSpaceDE/>
        <w:autoSpaceDN/>
        <w:bidi w:val="0"/>
        <w:adjustRightInd/>
        <w:snapToGrid w:val="0"/>
        <w:spacing w:before="0" w:beforeAutospacing="0" w:after="0" w:afterAutospacing="0" w:line="560" w:lineRule="exact"/>
        <w:ind w:left="0" w:right="0" w:firstLine="560" w:firstLineChars="200"/>
        <w:jc w:val="left"/>
        <w:textAlignment w:val="baseline"/>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vertAlign w:val="baseline"/>
          <w:lang w:val="en-US" w:eastAsia="zh-CN" w:bidi="ar"/>
        </w:rPr>
        <w:t>甲方指定收款账户：</w:t>
      </w:r>
      <w:r>
        <w:rPr>
          <w:rFonts w:hint="eastAsia" w:ascii="宋体" w:hAnsi="宋体" w:eastAsia="宋体" w:cs="宋体"/>
          <w:color w:val="000000"/>
          <w:kern w:val="0"/>
          <w:sz w:val="28"/>
          <w:szCs w:val="28"/>
          <w:vertAlign w:val="baseline"/>
          <w:lang w:val="en-US" w:eastAsia="zh-CN" w:bidi="ar"/>
        </w:rPr>
        <w:tab/>
      </w:r>
    </w:p>
    <w:p>
      <w:pPr>
        <w:pStyle w:val="4"/>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560" w:lineRule="exact"/>
        <w:ind w:left="0" w:right="0" w:firstLine="560" w:firstLineChars="200"/>
        <w:jc w:val="left"/>
        <w:textAlignment w:val="baseline"/>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vertAlign w:val="baseline"/>
          <w:lang w:val="en-US" w:eastAsia="zh-CN" w:bidi="ar"/>
        </w:rPr>
        <w:t>开户名：</w:t>
      </w:r>
    </w:p>
    <w:p>
      <w:pPr>
        <w:pStyle w:val="4"/>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560" w:lineRule="exact"/>
        <w:ind w:left="0" w:right="0" w:firstLine="560" w:firstLineChars="200"/>
        <w:jc w:val="left"/>
        <w:textAlignment w:val="baseline"/>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vertAlign w:val="baseline"/>
          <w:lang w:val="en-US" w:eastAsia="zh-CN" w:bidi="ar"/>
        </w:rPr>
        <w:t>账户号：</w:t>
      </w:r>
    </w:p>
    <w:p>
      <w:pPr>
        <w:pStyle w:val="4"/>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560" w:lineRule="exact"/>
        <w:ind w:right="0" w:firstLine="560" w:firstLineChars="200"/>
        <w:jc w:val="left"/>
        <w:textAlignment w:val="baseline"/>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vertAlign w:val="baseline"/>
          <w:lang w:val="en-US" w:eastAsia="zh-CN" w:bidi="ar"/>
        </w:rPr>
        <w:t>开户行：</w:t>
      </w:r>
    </w:p>
    <w:p>
      <w:pPr>
        <w:pStyle w:val="4"/>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560" w:lineRule="exact"/>
        <w:ind w:right="0" w:firstLine="562" w:firstLineChars="200"/>
        <w:jc w:val="left"/>
        <w:textAlignment w:val="baseline"/>
        <w:rPr>
          <w:rFonts w:hint="eastAsia" w:ascii="宋体" w:hAnsi="宋体" w:eastAsia="宋体" w:cs="宋体"/>
          <w:b/>
          <w:bCs/>
          <w:color w:val="000000"/>
          <w:kern w:val="0"/>
          <w:sz w:val="28"/>
          <w:szCs w:val="28"/>
          <w:vertAlign w:val="baseline"/>
          <w:lang w:val="en-US" w:eastAsia="zh-CN" w:bidi="ar"/>
        </w:rPr>
      </w:pPr>
    </w:p>
    <w:p>
      <w:pPr>
        <w:pStyle w:val="4"/>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560" w:lineRule="exact"/>
        <w:ind w:right="0" w:firstLine="562" w:firstLineChars="200"/>
        <w:jc w:val="left"/>
        <w:textAlignment w:val="baseline"/>
        <w:rPr>
          <w:rFonts w:hint="eastAsia" w:ascii="宋体" w:hAnsi="宋体" w:eastAsia="宋体" w:cs="宋体"/>
          <w:b/>
          <w:bCs/>
          <w:color w:val="000000"/>
          <w:kern w:val="0"/>
          <w:sz w:val="28"/>
          <w:szCs w:val="28"/>
          <w:vertAlign w:val="baseline"/>
          <w:lang w:val="en-US" w:eastAsia="zh-CN" w:bidi="ar"/>
        </w:rPr>
      </w:pPr>
      <w:r>
        <w:rPr>
          <w:rFonts w:hint="eastAsia" w:ascii="宋体" w:hAnsi="宋体" w:eastAsia="宋体" w:cs="宋体"/>
          <w:b/>
          <w:bCs/>
          <w:color w:val="000000"/>
          <w:kern w:val="0"/>
          <w:sz w:val="28"/>
          <w:szCs w:val="28"/>
          <w:vertAlign w:val="baseline"/>
          <w:lang w:val="en-US" w:eastAsia="zh-CN" w:bidi="ar"/>
        </w:rPr>
        <w:t>乙方指定收款账户：</w:t>
      </w:r>
    </w:p>
    <w:p>
      <w:pPr>
        <w:pStyle w:val="4"/>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560" w:lineRule="exact"/>
        <w:ind w:left="0" w:right="0" w:firstLine="560" w:firstLineChars="200"/>
        <w:jc w:val="left"/>
        <w:textAlignment w:val="baseline"/>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vertAlign w:val="baseline"/>
          <w:lang w:val="en-US" w:eastAsia="zh-CN" w:bidi="ar"/>
        </w:rPr>
        <w:t>开户名：</w:t>
      </w:r>
    </w:p>
    <w:p>
      <w:pPr>
        <w:pStyle w:val="4"/>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560" w:lineRule="exact"/>
        <w:ind w:left="0" w:right="0" w:firstLine="560" w:firstLineChars="200"/>
        <w:jc w:val="left"/>
        <w:textAlignment w:val="baseline"/>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vertAlign w:val="baseline"/>
          <w:lang w:val="en-US" w:eastAsia="zh-CN" w:bidi="ar"/>
        </w:rPr>
        <w:t>账户号：</w:t>
      </w:r>
    </w:p>
    <w:p>
      <w:pPr>
        <w:pStyle w:val="4"/>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560" w:lineRule="exact"/>
        <w:ind w:right="0" w:firstLine="560" w:firstLineChars="200"/>
        <w:jc w:val="left"/>
        <w:textAlignment w:val="baseline"/>
        <w:rPr>
          <w:rFonts w:hint="default"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vertAlign w:val="baseline"/>
          <w:lang w:val="en-US" w:eastAsia="zh-CN" w:bidi="ar"/>
        </w:rPr>
        <w:t>开户行：</w:t>
      </w:r>
    </w:p>
    <w:p>
      <w:pPr>
        <w:pStyle w:val="4"/>
        <w:keepNext w:val="0"/>
        <w:keepLines w:val="0"/>
        <w:widowControl/>
        <w:numPr>
          <w:ilvl w:val="0"/>
          <w:numId w:val="0"/>
        </w:numPr>
        <w:suppressLineNumbers w:val="0"/>
        <w:snapToGrid w:val="0"/>
        <w:spacing w:before="0" w:beforeAutospacing="0" w:after="0" w:afterAutospacing="0" w:line="500" w:lineRule="exact"/>
        <w:ind w:right="0" w:rightChars="0"/>
        <w:jc w:val="left"/>
        <w:textAlignment w:val="baseline"/>
        <w:rPr>
          <w:rFonts w:hint="eastAsia" w:ascii="宋体" w:hAnsi="宋体" w:eastAsia="宋体" w:cs="宋体"/>
          <w:b/>
          <w:bCs/>
          <w:color w:val="000000"/>
          <w:kern w:val="0"/>
          <w:sz w:val="28"/>
          <w:szCs w:val="28"/>
          <w:vertAlign w:val="baseline"/>
          <w:lang w:val="en-US" w:eastAsia="zh-CN" w:bidi="ar"/>
        </w:rPr>
      </w:pPr>
      <w:r>
        <w:rPr>
          <w:rFonts w:hint="eastAsia" w:cs="宋体"/>
          <w:b/>
          <w:bCs/>
          <w:color w:val="000000"/>
          <w:kern w:val="0"/>
          <w:sz w:val="28"/>
          <w:szCs w:val="28"/>
          <w:vertAlign w:val="baseline"/>
          <w:lang w:val="en-US" w:eastAsia="zh-CN" w:bidi="ar"/>
        </w:rPr>
        <w:t>四、</w:t>
      </w:r>
      <w:r>
        <w:rPr>
          <w:rFonts w:hint="eastAsia" w:ascii="宋体" w:hAnsi="宋体" w:eastAsia="宋体" w:cs="宋体"/>
          <w:b/>
          <w:bCs/>
          <w:color w:val="000000"/>
          <w:kern w:val="0"/>
          <w:sz w:val="28"/>
          <w:szCs w:val="28"/>
          <w:vertAlign w:val="baseline"/>
          <w:lang w:val="en-US" w:eastAsia="zh-CN" w:bidi="ar"/>
        </w:rPr>
        <w:t>保密条款</w:t>
      </w:r>
    </w:p>
    <w:p>
      <w:pPr>
        <w:pStyle w:val="4"/>
        <w:keepNext w:val="0"/>
        <w:keepLines w:val="0"/>
        <w:widowControl/>
        <w:suppressLineNumbers w:val="0"/>
        <w:snapToGrid w:val="0"/>
        <w:spacing w:before="0" w:beforeAutospacing="0" w:after="0" w:afterAutospacing="0" w:line="500" w:lineRule="exact"/>
        <w:ind w:left="0" w:right="0" w:firstLine="560" w:firstLineChars="200"/>
        <w:jc w:val="left"/>
        <w:textAlignment w:val="baseline"/>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vertAlign w:val="baseline"/>
          <w:lang w:val="en-US" w:eastAsia="zh-CN" w:bidi="ar"/>
        </w:rPr>
        <w:t>1.本协议涉及的商业秘密，包括但不限于技术、商业、客户、供应商等信息，均属于甲、乙双方的保密内容。</w:t>
      </w:r>
    </w:p>
    <w:p>
      <w:pPr>
        <w:pStyle w:val="4"/>
        <w:keepNext w:val="0"/>
        <w:keepLines w:val="0"/>
        <w:widowControl/>
        <w:suppressLineNumbers w:val="0"/>
        <w:snapToGrid w:val="0"/>
        <w:spacing w:before="0" w:beforeAutospacing="0" w:after="0" w:afterAutospacing="0" w:line="500" w:lineRule="exact"/>
        <w:ind w:left="0" w:right="0" w:firstLine="560" w:firstLineChars="200"/>
        <w:jc w:val="left"/>
        <w:textAlignment w:val="baseline"/>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vertAlign w:val="baseline"/>
          <w:lang w:val="en-US" w:eastAsia="zh-CN" w:bidi="ar"/>
        </w:rPr>
        <w:t>2.未经对方书面同意，任何一方不得向第三方泄露、传播、复制、转让或以其他方式披露保密内容。否则，应承担相应的法律责任。</w:t>
      </w:r>
    </w:p>
    <w:p>
      <w:pPr>
        <w:pStyle w:val="4"/>
        <w:keepNext w:val="0"/>
        <w:keepLines w:val="0"/>
        <w:widowControl/>
        <w:suppressLineNumbers w:val="0"/>
        <w:snapToGrid w:val="0"/>
        <w:spacing w:before="0" w:beforeAutospacing="0" w:after="0" w:afterAutospacing="0" w:line="500" w:lineRule="exact"/>
        <w:ind w:left="0" w:right="0" w:firstLine="560" w:firstLineChars="200"/>
        <w:jc w:val="left"/>
        <w:textAlignment w:val="baseline"/>
        <w:rPr>
          <w:rFonts w:hint="eastAsia" w:ascii="宋体" w:hAnsi="宋体" w:eastAsia="宋体" w:cs="宋体"/>
        </w:rPr>
      </w:pPr>
      <w:r>
        <w:rPr>
          <w:rFonts w:hint="eastAsia" w:ascii="宋体" w:hAnsi="宋体" w:eastAsia="宋体" w:cs="宋体"/>
          <w:color w:val="000000"/>
          <w:kern w:val="0"/>
          <w:sz w:val="28"/>
          <w:szCs w:val="28"/>
          <w:vertAlign w:val="baseline"/>
          <w:lang w:val="en-US" w:eastAsia="zh-CN" w:bidi="ar"/>
        </w:rPr>
        <w:t>3.本协议终止后，双方仍应严格遵守本协议约定的保密义务，直至保密信息被信息所有方自公开渠道公布。</w:t>
      </w:r>
    </w:p>
    <w:p>
      <w:pPr>
        <w:pStyle w:val="4"/>
        <w:keepNext w:val="0"/>
        <w:keepLines w:val="0"/>
        <w:widowControl/>
        <w:numPr>
          <w:ilvl w:val="0"/>
          <w:numId w:val="0"/>
        </w:numPr>
        <w:suppressLineNumbers w:val="0"/>
        <w:snapToGrid w:val="0"/>
        <w:spacing w:before="0" w:beforeAutospacing="0" w:after="0" w:afterAutospacing="0" w:line="500" w:lineRule="exact"/>
        <w:ind w:right="0" w:rightChars="0"/>
        <w:jc w:val="left"/>
        <w:textAlignment w:val="baseline"/>
        <w:rPr>
          <w:rFonts w:hint="eastAsia" w:ascii="宋体" w:hAnsi="宋体" w:eastAsia="宋体" w:cs="宋体"/>
          <w:b/>
          <w:bCs/>
          <w:color w:val="000000"/>
          <w:kern w:val="0"/>
          <w:sz w:val="28"/>
          <w:szCs w:val="28"/>
          <w:vertAlign w:val="baseline"/>
          <w:lang w:val="en-US" w:eastAsia="zh-CN" w:bidi="ar"/>
        </w:rPr>
      </w:pPr>
      <w:r>
        <w:rPr>
          <w:rFonts w:hint="eastAsia" w:cs="宋体"/>
          <w:b/>
          <w:bCs/>
          <w:color w:val="000000"/>
          <w:kern w:val="0"/>
          <w:sz w:val="28"/>
          <w:szCs w:val="28"/>
          <w:vertAlign w:val="baseline"/>
          <w:lang w:val="en-US" w:eastAsia="zh-CN" w:bidi="ar"/>
        </w:rPr>
        <w:t>五、</w:t>
      </w:r>
      <w:r>
        <w:rPr>
          <w:rFonts w:hint="eastAsia" w:ascii="宋体" w:hAnsi="宋体" w:eastAsia="宋体" w:cs="宋体"/>
          <w:b/>
          <w:bCs/>
          <w:color w:val="000000"/>
          <w:kern w:val="0"/>
          <w:sz w:val="28"/>
          <w:szCs w:val="28"/>
          <w:vertAlign w:val="baseline"/>
          <w:lang w:val="en-US" w:eastAsia="zh-CN" w:bidi="ar"/>
        </w:rPr>
        <w:t>合同的解除</w:t>
      </w:r>
    </w:p>
    <w:p>
      <w:pPr>
        <w:pStyle w:val="4"/>
        <w:keepNext w:val="0"/>
        <w:keepLines w:val="0"/>
        <w:widowControl/>
        <w:numPr>
          <w:ilvl w:val="0"/>
          <w:numId w:val="0"/>
        </w:numPr>
        <w:suppressLineNumbers w:val="0"/>
        <w:snapToGrid w:val="0"/>
        <w:spacing w:before="0" w:beforeAutospacing="0" w:after="0" w:afterAutospacing="0" w:line="500" w:lineRule="exact"/>
        <w:ind w:right="0" w:rightChars="0" w:firstLine="560" w:firstLineChars="200"/>
        <w:jc w:val="left"/>
        <w:textAlignment w:val="baseline"/>
        <w:rPr>
          <w:rFonts w:hint="eastAsia" w:ascii="宋体" w:hAnsi="宋体" w:eastAsia="宋体" w:cs="宋体"/>
          <w:b w:val="0"/>
          <w:bCs w:val="0"/>
          <w:color w:val="000000"/>
          <w:kern w:val="0"/>
          <w:sz w:val="28"/>
          <w:szCs w:val="28"/>
          <w:vertAlign w:val="baseline"/>
          <w:lang w:val="en-US" w:eastAsia="zh-CN" w:bidi="ar"/>
        </w:rPr>
      </w:pPr>
      <w:r>
        <w:rPr>
          <w:rFonts w:hint="eastAsia" w:ascii="宋体" w:hAnsi="宋体" w:eastAsia="宋体" w:cs="宋体"/>
          <w:b w:val="0"/>
          <w:bCs w:val="0"/>
          <w:color w:val="000000"/>
          <w:kern w:val="0"/>
          <w:sz w:val="28"/>
          <w:szCs w:val="28"/>
          <w:vertAlign w:val="baseline"/>
          <w:lang w:val="en-US" w:eastAsia="zh-CN" w:bidi="ar"/>
        </w:rPr>
        <w:t>有下列情形之一的，协议可以解除</w:t>
      </w:r>
    </w:p>
    <w:p>
      <w:pPr>
        <w:pStyle w:val="4"/>
        <w:keepNext w:val="0"/>
        <w:keepLines w:val="0"/>
        <w:widowControl/>
        <w:numPr>
          <w:ilvl w:val="0"/>
          <w:numId w:val="0"/>
        </w:numPr>
        <w:suppressLineNumbers w:val="0"/>
        <w:snapToGrid w:val="0"/>
        <w:spacing w:before="0" w:beforeAutospacing="0" w:after="0" w:afterAutospacing="0" w:line="500" w:lineRule="exact"/>
        <w:ind w:right="0" w:rightChars="0" w:firstLine="560" w:firstLineChars="200"/>
        <w:jc w:val="left"/>
        <w:textAlignment w:val="baseline"/>
        <w:rPr>
          <w:rFonts w:hint="eastAsia" w:ascii="宋体" w:hAnsi="宋体" w:eastAsia="宋体" w:cs="宋体"/>
          <w:b w:val="0"/>
          <w:bCs w:val="0"/>
          <w:color w:val="000000"/>
          <w:kern w:val="0"/>
          <w:sz w:val="28"/>
          <w:szCs w:val="28"/>
          <w:vertAlign w:val="baseline"/>
          <w:lang w:val="en-US" w:eastAsia="zh-CN" w:bidi="ar"/>
        </w:rPr>
      </w:pPr>
      <w:r>
        <w:rPr>
          <w:rFonts w:hint="eastAsia" w:ascii="宋体" w:hAnsi="宋体" w:eastAsia="宋体" w:cs="宋体"/>
          <w:b w:val="0"/>
          <w:bCs w:val="0"/>
          <w:color w:val="000000"/>
          <w:kern w:val="0"/>
          <w:sz w:val="28"/>
          <w:szCs w:val="28"/>
          <w:vertAlign w:val="baseline"/>
          <w:lang w:val="en-US" w:eastAsia="zh-CN" w:bidi="ar"/>
        </w:rPr>
        <w:t>1、双方协商一致的；</w:t>
      </w:r>
    </w:p>
    <w:p>
      <w:pPr>
        <w:pStyle w:val="4"/>
        <w:keepNext w:val="0"/>
        <w:keepLines w:val="0"/>
        <w:widowControl/>
        <w:numPr>
          <w:ilvl w:val="0"/>
          <w:numId w:val="0"/>
        </w:numPr>
        <w:suppressLineNumbers w:val="0"/>
        <w:snapToGrid w:val="0"/>
        <w:spacing w:before="0" w:beforeAutospacing="0" w:after="0" w:afterAutospacing="0" w:line="500" w:lineRule="exact"/>
        <w:ind w:right="0" w:rightChars="0" w:firstLine="560" w:firstLineChars="200"/>
        <w:jc w:val="left"/>
        <w:textAlignment w:val="baseline"/>
        <w:rPr>
          <w:rFonts w:hint="eastAsia" w:ascii="宋体" w:hAnsi="宋体" w:eastAsia="宋体" w:cs="宋体"/>
          <w:b w:val="0"/>
          <w:bCs w:val="0"/>
          <w:color w:val="000000"/>
          <w:kern w:val="0"/>
          <w:sz w:val="28"/>
          <w:szCs w:val="28"/>
          <w:vertAlign w:val="baseline"/>
          <w:lang w:val="en-US" w:eastAsia="zh-CN" w:bidi="ar"/>
        </w:rPr>
      </w:pPr>
      <w:r>
        <w:rPr>
          <w:rFonts w:hint="eastAsia" w:ascii="宋体" w:hAnsi="宋体" w:eastAsia="宋体" w:cs="宋体"/>
          <w:b w:val="0"/>
          <w:bCs w:val="0"/>
          <w:color w:val="000000"/>
          <w:kern w:val="0"/>
          <w:sz w:val="28"/>
          <w:szCs w:val="28"/>
          <w:vertAlign w:val="baseline"/>
          <w:lang w:val="en-US" w:eastAsia="zh-CN" w:bidi="ar"/>
        </w:rPr>
        <w:t>2、因国家政策或者不可抗力等原因造成合同无法履行的；</w:t>
      </w:r>
    </w:p>
    <w:p>
      <w:pPr>
        <w:pStyle w:val="4"/>
        <w:keepNext w:val="0"/>
        <w:keepLines w:val="0"/>
        <w:widowControl/>
        <w:numPr>
          <w:ilvl w:val="0"/>
          <w:numId w:val="0"/>
        </w:numPr>
        <w:suppressLineNumbers w:val="0"/>
        <w:snapToGrid w:val="0"/>
        <w:spacing w:before="0" w:beforeAutospacing="0" w:after="0" w:afterAutospacing="0" w:line="500" w:lineRule="exact"/>
        <w:ind w:right="0" w:rightChars="0" w:firstLine="560" w:firstLineChars="200"/>
        <w:jc w:val="left"/>
        <w:textAlignment w:val="baseline"/>
        <w:rPr>
          <w:rFonts w:hint="eastAsia" w:ascii="宋体" w:hAnsi="宋体" w:eastAsia="宋体" w:cs="宋体"/>
          <w:b w:val="0"/>
          <w:bCs w:val="0"/>
          <w:color w:val="000000"/>
          <w:kern w:val="0"/>
          <w:sz w:val="28"/>
          <w:szCs w:val="28"/>
          <w:vertAlign w:val="baseline"/>
          <w:lang w:val="en-US" w:eastAsia="zh-CN" w:bidi="ar"/>
        </w:rPr>
      </w:pPr>
      <w:r>
        <w:rPr>
          <w:rFonts w:hint="eastAsia" w:ascii="宋体" w:hAnsi="宋体" w:eastAsia="宋体" w:cs="宋体"/>
          <w:b w:val="0"/>
          <w:bCs w:val="0"/>
          <w:color w:val="000000"/>
          <w:kern w:val="0"/>
          <w:sz w:val="28"/>
          <w:szCs w:val="28"/>
          <w:vertAlign w:val="baseline"/>
          <w:lang w:val="en-US" w:eastAsia="zh-CN" w:bidi="ar"/>
        </w:rPr>
        <w:t>3、一方违约，导致协议目的无法实现的；</w:t>
      </w:r>
    </w:p>
    <w:p>
      <w:pPr>
        <w:pStyle w:val="4"/>
        <w:keepNext w:val="0"/>
        <w:keepLines w:val="0"/>
        <w:widowControl/>
        <w:numPr>
          <w:ilvl w:val="0"/>
          <w:numId w:val="0"/>
        </w:numPr>
        <w:suppressLineNumbers w:val="0"/>
        <w:snapToGrid w:val="0"/>
        <w:spacing w:before="0" w:beforeAutospacing="0" w:after="0" w:afterAutospacing="0" w:line="500" w:lineRule="exact"/>
        <w:ind w:right="0" w:rightChars="0" w:firstLine="560" w:firstLineChars="200"/>
        <w:jc w:val="left"/>
        <w:textAlignment w:val="baseline"/>
        <w:rPr>
          <w:rFonts w:hint="eastAsia" w:ascii="宋体" w:hAnsi="宋体" w:eastAsia="宋体" w:cs="宋体"/>
          <w:b w:val="0"/>
          <w:bCs w:val="0"/>
          <w:color w:val="000000"/>
          <w:kern w:val="0"/>
          <w:sz w:val="28"/>
          <w:szCs w:val="28"/>
          <w:vertAlign w:val="baseline"/>
          <w:lang w:val="en-US" w:eastAsia="zh-CN" w:bidi="ar"/>
        </w:rPr>
      </w:pPr>
      <w:r>
        <w:rPr>
          <w:rFonts w:hint="eastAsia" w:ascii="宋体" w:hAnsi="宋体" w:eastAsia="宋体" w:cs="宋体"/>
          <w:b w:val="0"/>
          <w:bCs w:val="0"/>
          <w:color w:val="000000"/>
          <w:kern w:val="0"/>
          <w:sz w:val="28"/>
          <w:szCs w:val="28"/>
          <w:vertAlign w:val="baseline"/>
          <w:lang w:val="en-US" w:eastAsia="zh-CN" w:bidi="ar"/>
        </w:rPr>
        <w:t>4、一方丧失履约能力，致使协议无法履行的；</w:t>
      </w:r>
    </w:p>
    <w:p>
      <w:pPr>
        <w:pStyle w:val="4"/>
        <w:keepNext w:val="0"/>
        <w:keepLines w:val="0"/>
        <w:widowControl/>
        <w:numPr>
          <w:ilvl w:val="0"/>
          <w:numId w:val="0"/>
        </w:numPr>
        <w:suppressLineNumbers w:val="0"/>
        <w:snapToGrid w:val="0"/>
        <w:spacing w:before="0" w:beforeAutospacing="0" w:after="0" w:afterAutospacing="0" w:line="500" w:lineRule="exact"/>
        <w:ind w:right="0" w:rightChars="0" w:firstLine="560" w:firstLineChars="200"/>
        <w:jc w:val="left"/>
        <w:textAlignment w:val="baseline"/>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b w:val="0"/>
          <w:bCs w:val="0"/>
          <w:color w:val="000000"/>
          <w:kern w:val="0"/>
          <w:sz w:val="28"/>
          <w:szCs w:val="28"/>
          <w:vertAlign w:val="baseline"/>
          <w:lang w:val="en-US" w:eastAsia="zh-CN" w:bidi="ar"/>
        </w:rPr>
        <w:t>5、乙方</w:t>
      </w:r>
      <w:r>
        <w:rPr>
          <w:rFonts w:hint="eastAsia" w:ascii="宋体" w:hAnsi="宋体" w:eastAsia="宋体" w:cs="宋体"/>
          <w:color w:val="000000"/>
          <w:kern w:val="0"/>
          <w:sz w:val="28"/>
          <w:szCs w:val="28"/>
          <w:vertAlign w:val="baseline"/>
          <w:lang w:val="en-US" w:eastAsia="zh-CN" w:bidi="ar"/>
        </w:rPr>
        <w:t>严重违反甲方规章制度及商业信誉，甲方可单方面解除协议；</w:t>
      </w:r>
    </w:p>
    <w:p>
      <w:pPr>
        <w:pStyle w:val="4"/>
        <w:keepNext w:val="0"/>
        <w:keepLines w:val="0"/>
        <w:widowControl/>
        <w:numPr>
          <w:ilvl w:val="0"/>
          <w:numId w:val="0"/>
        </w:numPr>
        <w:suppressLineNumbers w:val="0"/>
        <w:snapToGrid w:val="0"/>
        <w:spacing w:before="0" w:beforeAutospacing="0" w:after="0" w:afterAutospacing="0" w:line="500" w:lineRule="exact"/>
        <w:ind w:right="0" w:rightChars="0"/>
        <w:jc w:val="left"/>
        <w:textAlignment w:val="baseline"/>
        <w:rPr>
          <w:rFonts w:hint="eastAsia" w:ascii="宋体" w:hAnsi="宋体" w:eastAsia="宋体" w:cs="宋体"/>
          <w:b/>
          <w:bCs/>
          <w:color w:val="000000"/>
          <w:kern w:val="0"/>
          <w:sz w:val="28"/>
          <w:szCs w:val="28"/>
          <w:vertAlign w:val="baseline"/>
          <w:lang w:val="en-US" w:eastAsia="zh-CN" w:bidi="ar"/>
        </w:rPr>
      </w:pPr>
      <w:r>
        <w:rPr>
          <w:rFonts w:hint="eastAsia" w:cs="宋体"/>
          <w:b/>
          <w:bCs/>
          <w:color w:val="000000"/>
          <w:kern w:val="0"/>
          <w:sz w:val="28"/>
          <w:szCs w:val="28"/>
          <w:vertAlign w:val="baseline"/>
          <w:lang w:val="en-US" w:eastAsia="zh-CN" w:bidi="ar"/>
        </w:rPr>
        <w:t>六、</w:t>
      </w:r>
      <w:r>
        <w:rPr>
          <w:rFonts w:hint="eastAsia" w:ascii="宋体" w:hAnsi="宋体" w:eastAsia="宋体" w:cs="宋体"/>
          <w:b/>
          <w:bCs/>
          <w:color w:val="000000"/>
          <w:kern w:val="0"/>
          <w:sz w:val="28"/>
          <w:szCs w:val="28"/>
          <w:vertAlign w:val="baseline"/>
          <w:lang w:val="en-US" w:eastAsia="zh-CN" w:bidi="ar"/>
        </w:rPr>
        <w:t>违约责任与争议解决方式</w:t>
      </w:r>
    </w:p>
    <w:p>
      <w:pPr>
        <w:pStyle w:val="4"/>
        <w:keepNext w:val="0"/>
        <w:keepLines w:val="0"/>
        <w:widowControl/>
        <w:suppressLineNumbers w:val="0"/>
        <w:snapToGrid w:val="0"/>
        <w:spacing w:before="0" w:beforeAutospacing="0" w:after="0" w:afterAutospacing="0" w:line="500" w:lineRule="exact"/>
        <w:ind w:left="0" w:right="0" w:firstLine="560" w:firstLineChars="200"/>
        <w:jc w:val="left"/>
        <w:textAlignment w:val="baseline"/>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vertAlign w:val="baseline"/>
          <w:lang w:val="en-US" w:eastAsia="zh-CN" w:bidi="ar"/>
        </w:rPr>
        <w:t>1.除本协议另有约定外，任何一方违反本协议任一条约定的，即构成该方的违约；违约方应向守约方赔偿所有的损失，</w:t>
      </w:r>
      <w:r>
        <w:rPr>
          <w:rFonts w:hint="eastAsia" w:cs="宋体"/>
          <w:color w:val="000000"/>
          <w:kern w:val="0"/>
          <w:sz w:val="28"/>
          <w:szCs w:val="28"/>
          <w:vertAlign w:val="baseline"/>
          <w:lang w:val="en-US" w:eastAsia="zh-CN" w:bidi="ar"/>
        </w:rPr>
        <w:t>损失按本次调配函的同等价值计算。</w:t>
      </w:r>
      <w:bookmarkStart w:id="0" w:name="_GoBack"/>
      <w:bookmarkEnd w:id="0"/>
      <w:r>
        <w:rPr>
          <w:rFonts w:hint="eastAsia" w:ascii="宋体" w:hAnsi="宋体" w:eastAsia="宋体" w:cs="宋体"/>
          <w:color w:val="000000"/>
          <w:kern w:val="0"/>
          <w:sz w:val="28"/>
          <w:szCs w:val="28"/>
          <w:vertAlign w:val="baseline"/>
          <w:lang w:val="en-US" w:eastAsia="zh-CN" w:bidi="ar"/>
        </w:rPr>
        <w:t>同时守约方有权解除本协议。</w:t>
      </w:r>
    </w:p>
    <w:p>
      <w:pPr>
        <w:pStyle w:val="4"/>
        <w:keepNext w:val="0"/>
        <w:keepLines w:val="0"/>
        <w:widowControl/>
        <w:suppressLineNumbers w:val="0"/>
        <w:snapToGrid w:val="0"/>
        <w:spacing w:before="0" w:beforeAutospacing="0" w:after="0" w:afterAutospacing="0" w:line="500" w:lineRule="exact"/>
        <w:ind w:left="0" w:right="0" w:firstLine="560" w:firstLineChars="200"/>
        <w:jc w:val="left"/>
        <w:textAlignment w:val="baseline"/>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vertAlign w:val="baseline"/>
          <w:lang w:val="en-US" w:eastAsia="zh-CN" w:bidi="ar"/>
        </w:rPr>
        <w:t>2.乙方未经甲方书面许可，擅自对外做出超过甲方管理制度，由乙方承担一切后果，同时甲方有权解除本协议并要求乙方赔偿损失。</w:t>
      </w:r>
    </w:p>
    <w:p>
      <w:pPr>
        <w:pStyle w:val="4"/>
        <w:keepNext w:val="0"/>
        <w:keepLines w:val="0"/>
        <w:widowControl/>
        <w:suppressLineNumbers w:val="0"/>
        <w:snapToGrid w:val="0"/>
        <w:spacing w:before="0" w:beforeAutospacing="0" w:after="0" w:afterAutospacing="0" w:line="500" w:lineRule="exact"/>
        <w:ind w:left="0" w:right="0" w:firstLine="560" w:firstLineChars="200"/>
        <w:jc w:val="left"/>
        <w:textAlignment w:val="baseline"/>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vertAlign w:val="baseline"/>
          <w:lang w:val="en-US" w:eastAsia="zh-CN" w:bidi="ar"/>
        </w:rPr>
        <w:t>3.乙方以权谋私，乱收费的，一经发现，甲方有权解除本协议，并要求乙方赔偿全部损失，乙方行为涉嫌犯罪的，甲方有权移交司法机关处理。乙方应当约束其员工同等遵守本款之约定，否则甲方有权要求乙方承担连带责任。</w:t>
      </w:r>
    </w:p>
    <w:p>
      <w:pPr>
        <w:pStyle w:val="4"/>
        <w:keepNext w:val="0"/>
        <w:keepLines w:val="0"/>
        <w:widowControl/>
        <w:suppressLineNumbers w:val="0"/>
        <w:snapToGrid w:val="0"/>
        <w:spacing w:before="0" w:beforeAutospacing="0" w:after="0" w:afterAutospacing="0" w:line="500" w:lineRule="exact"/>
        <w:ind w:left="0" w:right="0" w:firstLine="560" w:firstLineChars="200"/>
        <w:jc w:val="left"/>
        <w:textAlignment w:val="baseline"/>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vertAlign w:val="baseline"/>
          <w:lang w:val="en-US" w:eastAsia="zh-CN" w:bidi="ar"/>
        </w:rPr>
        <w:t>4.本协议所述损失包括但不限于守约方因违约方行为所产生的直接经济损失、可得利益损失、向第三方或政府部门支付的罚款、赔偿款、违约金等，以及守约方为维护自身权益所支出的律师费、诉讼费、鉴定费、保全费、向专业机构所支付的费用等。</w:t>
      </w:r>
    </w:p>
    <w:p>
      <w:pPr>
        <w:pStyle w:val="4"/>
        <w:keepNext w:val="0"/>
        <w:keepLines w:val="0"/>
        <w:widowControl/>
        <w:suppressLineNumbers w:val="0"/>
        <w:snapToGrid w:val="0"/>
        <w:spacing w:before="0" w:beforeAutospacing="0" w:after="0" w:afterAutospacing="0" w:line="500" w:lineRule="exact"/>
        <w:ind w:left="0" w:right="0" w:firstLine="560" w:firstLineChars="200"/>
        <w:jc w:val="left"/>
        <w:textAlignment w:val="baseline"/>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vertAlign w:val="baseline"/>
          <w:lang w:val="en-US" w:eastAsia="zh-CN" w:bidi="ar"/>
        </w:rPr>
        <w:t>5.如因本协议的履行产生争议，双方应首先通过</w:t>
      </w:r>
      <w:r>
        <w:rPr>
          <w:rFonts w:hint="eastAsia" w:cs="宋体"/>
          <w:color w:val="000000"/>
          <w:kern w:val="0"/>
          <w:sz w:val="28"/>
          <w:szCs w:val="28"/>
          <w:vertAlign w:val="baseline"/>
          <w:lang w:val="en-US" w:eastAsia="zh-CN" w:bidi="ar"/>
        </w:rPr>
        <w:t>总部</w:t>
      </w:r>
      <w:r>
        <w:rPr>
          <w:rFonts w:hint="eastAsia" w:ascii="宋体" w:hAnsi="宋体" w:eastAsia="宋体" w:cs="宋体"/>
          <w:color w:val="000000"/>
          <w:kern w:val="0"/>
          <w:sz w:val="28"/>
          <w:szCs w:val="28"/>
          <w:vertAlign w:val="baseline"/>
          <w:lang w:val="en-US" w:eastAsia="zh-CN" w:bidi="ar"/>
        </w:rPr>
        <w:t>友好协商解决。协商不成的，任何一方均有权将争议提交至甲方所在地有管辖权的人民法院诉讼解决。</w:t>
      </w:r>
    </w:p>
    <w:p>
      <w:pPr>
        <w:pStyle w:val="4"/>
        <w:keepNext w:val="0"/>
        <w:keepLines w:val="0"/>
        <w:widowControl/>
        <w:numPr>
          <w:ilvl w:val="0"/>
          <w:numId w:val="0"/>
        </w:numPr>
        <w:suppressLineNumbers w:val="0"/>
        <w:snapToGrid w:val="0"/>
        <w:spacing w:before="0" w:beforeAutospacing="0" w:after="0" w:afterAutospacing="0" w:line="500" w:lineRule="exact"/>
        <w:ind w:right="0" w:rightChars="0"/>
        <w:jc w:val="left"/>
        <w:textAlignment w:val="baseline"/>
        <w:rPr>
          <w:rFonts w:hint="eastAsia" w:ascii="宋体" w:hAnsi="宋体" w:eastAsia="宋体" w:cs="宋体"/>
          <w:b/>
          <w:bCs/>
          <w:color w:val="000000"/>
          <w:kern w:val="0"/>
          <w:sz w:val="28"/>
          <w:szCs w:val="28"/>
          <w:vertAlign w:val="baseline"/>
          <w:lang w:val="en-US" w:eastAsia="zh-CN" w:bidi="ar"/>
        </w:rPr>
      </w:pPr>
      <w:r>
        <w:rPr>
          <w:rFonts w:hint="eastAsia" w:cs="宋体"/>
          <w:b/>
          <w:bCs/>
          <w:color w:val="000000"/>
          <w:kern w:val="0"/>
          <w:sz w:val="28"/>
          <w:szCs w:val="28"/>
          <w:vertAlign w:val="baseline"/>
          <w:lang w:val="en-US" w:eastAsia="zh-CN" w:bidi="ar"/>
        </w:rPr>
        <w:t>七、</w:t>
      </w:r>
      <w:r>
        <w:rPr>
          <w:rFonts w:hint="eastAsia" w:ascii="宋体" w:hAnsi="宋体" w:eastAsia="宋体" w:cs="宋体"/>
          <w:b/>
          <w:bCs/>
          <w:color w:val="000000"/>
          <w:kern w:val="0"/>
          <w:sz w:val="28"/>
          <w:szCs w:val="28"/>
          <w:vertAlign w:val="baseline"/>
          <w:lang w:val="en-US" w:eastAsia="zh-CN" w:bidi="ar"/>
        </w:rPr>
        <w:t>其他</w:t>
      </w:r>
    </w:p>
    <w:p>
      <w:pPr>
        <w:pStyle w:val="4"/>
        <w:keepNext w:val="0"/>
        <w:keepLines w:val="0"/>
        <w:widowControl/>
        <w:suppressLineNumbers w:val="0"/>
        <w:snapToGrid w:val="0"/>
        <w:spacing w:before="0" w:beforeAutospacing="0" w:after="0" w:afterAutospacing="0" w:line="500" w:lineRule="exact"/>
        <w:ind w:left="0" w:right="0" w:firstLine="560" w:firstLineChars="200"/>
        <w:jc w:val="left"/>
        <w:textAlignment w:val="baseline"/>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vertAlign w:val="baseline"/>
          <w:lang w:val="en-US" w:eastAsia="zh-CN" w:bidi="ar"/>
        </w:rPr>
        <w:t>1. 本协议一式</w:t>
      </w:r>
      <w:r>
        <w:rPr>
          <w:rFonts w:hint="eastAsia" w:cs="宋体"/>
          <w:color w:val="000000"/>
          <w:kern w:val="0"/>
          <w:sz w:val="28"/>
          <w:szCs w:val="28"/>
          <w:vertAlign w:val="baseline"/>
          <w:lang w:val="en-US" w:eastAsia="zh-CN" w:bidi="ar"/>
        </w:rPr>
        <w:t>叁</w:t>
      </w:r>
      <w:r>
        <w:rPr>
          <w:rFonts w:hint="eastAsia" w:ascii="宋体" w:hAnsi="宋体" w:eastAsia="宋体" w:cs="宋体"/>
          <w:color w:val="000000"/>
          <w:kern w:val="0"/>
          <w:sz w:val="28"/>
          <w:szCs w:val="28"/>
          <w:vertAlign w:val="baseline"/>
          <w:lang w:val="en-US" w:eastAsia="zh-CN" w:bidi="ar"/>
        </w:rPr>
        <w:t>份，</w:t>
      </w:r>
      <w:r>
        <w:rPr>
          <w:rFonts w:hint="eastAsia" w:cs="宋体"/>
          <w:color w:val="000000"/>
          <w:kern w:val="0"/>
          <w:sz w:val="28"/>
          <w:szCs w:val="28"/>
          <w:vertAlign w:val="baseline"/>
          <w:lang w:val="en-US" w:eastAsia="zh-CN" w:bidi="ar"/>
        </w:rPr>
        <w:t>总部及</w:t>
      </w:r>
      <w:r>
        <w:rPr>
          <w:rFonts w:hint="eastAsia" w:ascii="宋体" w:hAnsi="宋体" w:eastAsia="宋体" w:cs="宋体"/>
          <w:color w:val="000000"/>
          <w:kern w:val="0"/>
          <w:sz w:val="28"/>
          <w:szCs w:val="28"/>
          <w:vertAlign w:val="baseline"/>
          <w:lang w:val="en-US" w:eastAsia="zh-CN" w:bidi="ar"/>
        </w:rPr>
        <w:t>甲方乙方各执壹份。本协议的附件和补充协议是本协议的组成部分，具有与本协议相同的法律效力。</w:t>
      </w:r>
    </w:p>
    <w:p>
      <w:pPr>
        <w:pStyle w:val="4"/>
        <w:keepNext w:val="0"/>
        <w:keepLines w:val="0"/>
        <w:widowControl/>
        <w:suppressLineNumbers w:val="0"/>
        <w:snapToGrid w:val="0"/>
        <w:spacing w:before="0" w:beforeAutospacing="0" w:after="0" w:afterAutospacing="0" w:line="500" w:lineRule="exact"/>
        <w:ind w:left="0" w:right="0" w:firstLine="560" w:firstLineChars="200"/>
        <w:jc w:val="left"/>
        <w:textAlignment w:val="baseline"/>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vertAlign w:val="baseline"/>
          <w:lang w:val="en-US" w:eastAsia="zh-CN" w:bidi="ar"/>
        </w:rPr>
        <w:t>2. 本协议自双方签字或盖章之日起生效。本协议的修改、增加或删除应以书面形式经双方协商一致后签署书面协议，作为本协议的补充文件。任何一方不得单方面修改、增加或删除本协议的内容。</w:t>
      </w:r>
    </w:p>
    <w:p>
      <w:pPr>
        <w:pStyle w:val="4"/>
        <w:keepNext w:val="0"/>
        <w:keepLines w:val="0"/>
        <w:widowControl/>
        <w:suppressLineNumbers w:val="0"/>
        <w:snapToGrid w:val="0"/>
        <w:spacing w:before="0" w:beforeAutospacing="0" w:after="0" w:afterAutospacing="0" w:line="500" w:lineRule="exact"/>
        <w:ind w:left="0" w:right="0" w:firstLine="560" w:firstLineChars="200"/>
        <w:jc w:val="left"/>
        <w:textAlignment w:val="baseline"/>
        <w:rPr>
          <w:rFonts w:hint="eastAsia" w:ascii="宋体" w:hAnsi="宋体" w:eastAsia="宋体" w:cs="宋体"/>
          <w:sz w:val="28"/>
          <w:szCs w:val="28"/>
          <w:lang w:eastAsia="zh-CN"/>
        </w:rPr>
      </w:pPr>
      <w:r>
        <w:rPr>
          <w:rFonts w:hint="eastAsia" w:ascii="宋体" w:hAnsi="宋体" w:eastAsia="宋体" w:cs="宋体"/>
          <w:color w:val="000000"/>
          <w:kern w:val="0"/>
          <w:sz w:val="28"/>
          <w:szCs w:val="28"/>
          <w:vertAlign w:val="baseline"/>
          <w:lang w:val="en-US" w:eastAsia="zh-CN" w:bidi="ar"/>
        </w:rPr>
        <w:t>3.本协议的解释权归甲乙双方共同所有。</w:t>
      </w:r>
      <w:r>
        <w:rPr>
          <w:rFonts w:hint="eastAsia" w:ascii="宋体" w:hAnsi="宋体" w:eastAsia="宋体" w:cs="宋体"/>
          <w:b/>
          <w:bCs/>
          <w:color w:val="000000"/>
          <w:kern w:val="0"/>
          <w:sz w:val="28"/>
          <w:szCs w:val="28"/>
          <w:vertAlign w:val="baseline"/>
          <w:lang w:val="en-US" w:eastAsia="zh-CN" w:bidi="ar"/>
        </w:rPr>
        <w:t xml:space="preserve">                           </w:t>
      </w:r>
    </w:p>
    <w:p>
      <w:pPr>
        <w:spacing w:line="500" w:lineRule="exac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以下无正文，为签署页</w:t>
      </w:r>
      <w:r>
        <w:rPr>
          <w:rFonts w:hint="eastAsia" w:ascii="宋体" w:hAnsi="宋体" w:eastAsia="宋体" w:cs="宋体"/>
          <w:sz w:val="28"/>
          <w:szCs w:val="28"/>
          <w:lang w:eastAsia="zh-CN"/>
        </w:rPr>
        <w:t>）</w:t>
      </w:r>
    </w:p>
    <w:p>
      <w:pPr>
        <w:spacing w:line="500" w:lineRule="exact"/>
        <w:rPr>
          <w:rFonts w:hint="eastAsia" w:ascii="宋体" w:hAnsi="宋体" w:eastAsia="宋体" w:cs="宋体"/>
          <w:sz w:val="28"/>
          <w:szCs w:val="28"/>
          <w:lang w:val="en-US" w:eastAsia="zh-CN"/>
        </w:rPr>
      </w:pPr>
    </w:p>
    <w:p>
      <w:pPr>
        <w:spacing w:line="500" w:lineRule="exac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甲方（盖章） ：                          乙方（盖章）：                </w:t>
      </w:r>
    </w:p>
    <w:p>
      <w:pPr>
        <w:spacing w:line="500" w:lineRule="exact"/>
        <w:rPr>
          <w:rFonts w:hint="eastAsia" w:ascii="宋体" w:hAnsi="宋体" w:eastAsia="宋体" w:cs="宋体"/>
          <w:sz w:val="28"/>
          <w:szCs w:val="28"/>
          <w:lang w:val="en-US" w:eastAsia="zh-CN"/>
        </w:rPr>
      </w:pPr>
    </w:p>
    <w:p>
      <w:pPr>
        <w:spacing w:line="500" w:lineRule="exac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代表签字：                               代表签字：                   </w:t>
      </w:r>
    </w:p>
    <w:p>
      <w:pPr>
        <w:spacing w:line="500" w:lineRule="exact"/>
        <w:rPr>
          <w:rFonts w:hint="eastAsia" w:ascii="宋体" w:hAnsi="宋体" w:eastAsia="宋体" w:cs="宋体"/>
          <w:sz w:val="28"/>
          <w:szCs w:val="28"/>
          <w:lang w:val="en-US" w:eastAsia="zh-CN"/>
        </w:rPr>
      </w:pPr>
    </w:p>
    <w:p>
      <w:pPr>
        <w:numPr>
          <w:ilvl w:val="0"/>
          <w:numId w:val="0"/>
        </w:numPr>
        <w:spacing w:line="500" w:lineRule="exact"/>
        <w:rPr>
          <w:rFonts w:hint="eastAsia" w:ascii="宋体" w:hAnsi="宋体" w:eastAsia="宋体" w:cs="宋体"/>
          <w:lang w:val="en-US" w:eastAsia="zh-CN"/>
        </w:rPr>
      </w:pPr>
      <w:r>
        <w:rPr>
          <w:rFonts w:hint="eastAsia" w:ascii="宋体" w:hAnsi="宋体" w:eastAsia="宋体" w:cs="宋体"/>
          <w:sz w:val="28"/>
          <w:szCs w:val="28"/>
          <w:lang w:val="en-US" w:eastAsia="zh-CN"/>
        </w:rPr>
        <w:t>日 期：                                  日 期：</w:t>
      </w:r>
      <w:r>
        <w:rPr>
          <w:rFonts w:hint="eastAsia" w:ascii="宋体" w:hAnsi="宋体" w:eastAsia="宋体" w:cs="宋体"/>
          <w:sz w:val="28"/>
          <w:szCs w:val="36"/>
          <w:lang w:val="en-US" w:eastAsia="zh-CN"/>
        </w:rPr>
        <w:t xml:space="preserve">  </w:t>
      </w:r>
      <w:r>
        <w:rPr>
          <w:rFonts w:hint="eastAsia" w:ascii="宋体" w:hAnsi="宋体" w:eastAsia="宋体" w:cs="宋体"/>
          <w:lang w:val="en-US" w:eastAsia="zh-CN"/>
        </w:rPr>
        <w:t xml:space="preserve">  </w:t>
      </w:r>
    </w:p>
    <w:p/>
    <w:sectPr>
      <w:headerReference r:id="rId7" w:type="default"/>
      <w:footerReference r:id="rId8" w:type="default"/>
      <w:pgSz w:w="11906" w:h="16838"/>
      <w:pgMar w:top="1440" w:right="1090" w:bottom="1440" w:left="956"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hd w:val="clear" w:fill="FFFFFF" w:themeFill="background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Style w:val="7"/>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eastAsiaTheme="minorEastAsia"/>
        <w:lang w:val="en-US" w:eastAsia="zh-CN"/>
      </w:rPr>
    </w:pPr>
  </w:p>
  <w:p>
    <w:pPr>
      <w:pStyle w:val="2"/>
      <w:rPr>
        <w:rFonts w:hint="eastAsia" w:eastAsiaTheme="minorEastAsia"/>
        <w:lang w:val="en-US"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Style w:val="7"/>
        <w:rFonts w:ascii="楷体" w:hAnsi="楷体" w:eastAsia="楷体" w:cs="楷体"/>
        <w:b/>
        <w:bCs/>
        <w:color w:val="0070C0"/>
        <w:sz w:val="32"/>
      </w:rPr>
    </w:pPr>
    <w:r>
      <w:rPr>
        <w:rFonts w:hint="eastAsia"/>
        <w:sz w:val="24"/>
        <w:szCs w:val="24"/>
        <w:lang w:val="en-US" w:eastAsia="zh-CN"/>
      </w:rPr>
      <w:t xml:space="preserve">                                                               协议编号：JDTHGYL2024字第</w:t>
    </w:r>
    <w:r>
      <w:rPr>
        <w:rFonts w:hint="eastAsia"/>
        <w:sz w:val="24"/>
        <w:szCs w:val="24"/>
        <w:u w:val="single"/>
        <w:lang w:val="en-US" w:eastAsia="zh-CN"/>
      </w:rPr>
      <w:t xml:space="preserve">     </w:t>
    </w:r>
    <w:r>
      <w:rPr>
        <w:rFonts w:hint="eastAsia"/>
        <w:sz w:val="24"/>
        <w:szCs w:val="24"/>
        <w:lang w:val="en-US" w:eastAsia="zh-CN"/>
      </w:rPr>
      <w:t>号</w:t>
    </w:r>
  </w:p>
  <w:p>
    <w:pPr>
      <w:shd w:val="clear" w:fill="4874CB" w:themeFill="accent1"/>
      <w:jc w:val="center"/>
      <w:rPr>
        <w:rStyle w:val="7"/>
        <w:color w:val="0070C0"/>
      </w:rPr>
    </w:pPr>
    <w:r>
      <w:rPr>
        <w:rStyle w:val="7"/>
        <w:rFonts w:ascii="楷体" w:hAnsi="楷体" w:eastAsia="楷体" w:cs="楷体"/>
        <w:b/>
        <w:bCs/>
        <w:color w:val="0070C0"/>
        <w:sz w:val="3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Style w:val="7"/>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default" w:eastAsiaTheme="minorEastAsia"/>
        <w:lang w:val="en-US" w:eastAsia="zh-CN"/>
      </w:rPr>
    </w:pPr>
    <w:r>
      <w:rPr>
        <w:rFonts w:hint="eastAsia"/>
        <w:sz w:val="24"/>
        <w:szCs w:val="24"/>
        <w:lang w:val="en-US" w:eastAsia="zh-CN"/>
      </w:rPr>
      <w:t>协议编号：JDTHGYL2024字第</w:t>
    </w:r>
    <w:r>
      <w:rPr>
        <w:rFonts w:hint="eastAsia"/>
        <w:sz w:val="24"/>
        <w:szCs w:val="24"/>
        <w:u w:val="single"/>
        <w:lang w:val="en-US" w:eastAsia="zh-CN"/>
      </w:rPr>
      <w:t xml:space="preserve">       </w:t>
    </w:r>
    <w:r>
      <w:rPr>
        <w:rFonts w:hint="eastAsia"/>
        <w:sz w:val="24"/>
        <w:szCs w:val="24"/>
        <w:lang w:val="en-US" w:eastAsia="zh-CN"/>
      </w:rPr>
      <w:t>号</w:t>
    </w:r>
  </w:p>
  <w:p>
    <w:pPr>
      <w:pStyle w:val="3"/>
      <w:rPr>
        <w:rFonts w:hint="default"/>
        <w:lang w:val="en-US" w:eastAsia="zh-CN"/>
      </w:rP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
    <w15:presenceInfo w15:providerId="WPS Office" w15:userId="15516671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3YTU0MjIyZGE1YzgzZDM2NTQ5M2E0ZDkyNGNiYWMifQ=="/>
  </w:docVars>
  <w:rsids>
    <w:rsidRoot w:val="423F336F"/>
    <w:rsid w:val="0D6F0E9A"/>
    <w:rsid w:val="17576E39"/>
    <w:rsid w:val="34062457"/>
    <w:rsid w:val="423F336F"/>
    <w:rsid w:val="42DF6157"/>
    <w:rsid w:val="5AC12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Calibri" w:hAnsi="Calibri" w:eastAsia="宋体"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pPr>
    <w:rPr>
      <w:sz w:val="18"/>
    </w:rPr>
  </w:style>
  <w:style w:type="paragraph" w:styleId="4">
    <w:name w:val="Normal (Web)"/>
    <w:basedOn w:val="1"/>
    <w:autoRedefine/>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customStyle="1" w:styleId="7">
    <w:name w:val="NormalCharacter"/>
    <w:autoRedefine/>
    <w:semiHidden/>
    <w:qFormat/>
    <w:uiPriority w:val="0"/>
  </w:style>
  <w:style w:type="paragraph" w:customStyle="1" w:styleId="8">
    <w:name w:val="Default"/>
    <w:basedOn w:val="1"/>
    <w:autoRedefine/>
    <w:qFormat/>
    <w:uiPriority w:val="0"/>
    <w:pPr>
      <w:keepNext w:val="0"/>
      <w:keepLines w:val="0"/>
      <w:widowControl w:val="0"/>
      <w:suppressLineNumbers w:val="0"/>
      <w:autoSpaceDE w:val="0"/>
      <w:autoSpaceDN w:val="0"/>
      <w:adjustRightInd w:val="0"/>
      <w:spacing w:before="0" w:beforeAutospacing="0" w:after="0" w:afterAutospacing="0"/>
      <w:ind w:left="0" w:right="0"/>
      <w:jc w:val="left"/>
    </w:pPr>
    <w:rPr>
      <w:rFonts w:hint="eastAsia" w:ascii="微软雅黑" w:hAnsi="Times New Roman" w:eastAsia="微软雅黑" w:cs="微软雅黑"/>
      <w:color w:val="000000"/>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2024-04-03T03:37:00Z</dcterms:created>
  <dc:creator>王念霞</dc:creator>
  <cp:lastModifiedBy>王念霞</cp:lastModifiedBy>
  <dcterms:modified xsi:type="dcterms:W3CDTF">2024-04-03T06:11:39Z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F8DBA583FB7B48E399447BAD2344F89A_13</vt:lpwstr>
  </property>
</Properties>
</file>